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d"/>
        <w:tblW w:w="10080" w:type="dxa"/>
        <w:tblInd w:w="355" w:type="dxa"/>
        <w:tblLook w:val="04A0" w:firstRow="1" w:lastRow="0" w:firstColumn="1" w:lastColumn="0" w:noHBand="0" w:noVBand="1"/>
      </w:tblPr>
      <w:tblGrid>
        <w:gridCol w:w="5040"/>
        <w:gridCol w:w="5040"/>
      </w:tblGrid>
      <w:tr w:rsidR="00100839" w:rsidRPr="006E4163" w14:paraId="43E6EA60" w14:textId="77777777" w:rsidTr="00E0420B">
        <w:trPr>
          <w:trHeight w:val="890"/>
        </w:trPr>
        <w:tc>
          <w:tcPr>
            <w:tcW w:w="10080" w:type="dxa"/>
            <w:gridSpan w:val="2"/>
            <w:tcBorders>
              <w:top w:val="single" w:sz="4" w:space="0" w:color="auto"/>
              <w:left w:val="single" w:sz="4" w:space="0" w:color="auto"/>
              <w:bottom w:val="single" w:sz="4" w:space="0" w:color="auto"/>
              <w:right w:val="single" w:sz="4" w:space="0" w:color="auto"/>
            </w:tcBorders>
          </w:tcPr>
          <w:p w14:paraId="16E7FFF4" w14:textId="77777777" w:rsidR="00631C18" w:rsidRPr="00631C18" w:rsidRDefault="00631C18" w:rsidP="00631C18">
            <w:pPr>
              <w:spacing w:line="240" w:lineRule="auto"/>
              <w:contextualSpacing/>
              <w:jc w:val="center"/>
              <w:rPr>
                <w:rFonts w:ascii="Times New Roman" w:hAnsi="Times New Roman" w:cs="Times New Roman"/>
                <w:b/>
                <w:bCs/>
              </w:rPr>
            </w:pPr>
            <w:r w:rsidRPr="00631C18">
              <w:rPr>
                <w:rFonts w:ascii="Times New Roman" w:hAnsi="Times New Roman" w:cs="Times New Roman"/>
                <w:b/>
                <w:bCs/>
              </w:rPr>
              <w:t>SUPPLY AGREEMENT No.</w:t>
            </w:r>
          </w:p>
          <w:p w14:paraId="18359DA5" w14:textId="77777777" w:rsidR="00100839" w:rsidRPr="00631C18" w:rsidRDefault="00100839" w:rsidP="006B3972">
            <w:pPr>
              <w:spacing w:line="240" w:lineRule="auto"/>
              <w:contextualSpacing/>
              <w:jc w:val="both"/>
              <w:rPr>
                <w:rFonts w:ascii="Times New Roman" w:hAnsi="Times New Roman" w:cs="Times New Roman"/>
                <w:b/>
                <w:bCs/>
              </w:rPr>
            </w:pPr>
          </w:p>
          <w:p w14:paraId="5BED912A" w14:textId="07516494" w:rsidR="00100839" w:rsidRPr="00631C18" w:rsidRDefault="00631C18" w:rsidP="006B3972">
            <w:pPr>
              <w:spacing w:line="240" w:lineRule="auto"/>
              <w:contextualSpacing/>
              <w:jc w:val="both"/>
              <w:rPr>
                <w:rFonts w:ascii="Times New Roman" w:hAnsi="Times New Roman" w:cs="Times New Roman"/>
              </w:rPr>
            </w:pPr>
            <w:r>
              <w:rPr>
                <w:rFonts w:ascii="Times New Roman" w:hAnsi="Times New Roman" w:cs="Times New Roman"/>
                <w:b/>
                <w:bCs/>
              </w:rPr>
              <w:t>Bishkek</w:t>
            </w:r>
            <w:r w:rsidR="00100839" w:rsidRPr="00631C18">
              <w:rPr>
                <w:rFonts w:ascii="Times New Roman" w:hAnsi="Times New Roman" w:cs="Times New Roman"/>
                <w:b/>
                <w:bCs/>
              </w:rPr>
              <w:t xml:space="preserve"> </w:t>
            </w:r>
            <w:proofErr w:type="gramStart"/>
            <w:r w:rsidR="00100839" w:rsidRPr="00631C18">
              <w:rPr>
                <w:rFonts w:ascii="Times New Roman" w:hAnsi="Times New Roman" w:cs="Times New Roman"/>
                <w:b/>
                <w:bCs/>
              </w:rPr>
              <w:t xml:space="preserve">                        </w:t>
            </w:r>
            <w:r w:rsidR="00E12E81" w:rsidRPr="00631C18">
              <w:rPr>
                <w:rFonts w:ascii="Times New Roman" w:hAnsi="Times New Roman" w:cs="Times New Roman"/>
                <w:b/>
                <w:bCs/>
              </w:rPr>
              <w:t xml:space="preserve">                                                                              </w:t>
            </w:r>
            <w:r w:rsidR="00100839" w:rsidRPr="00631C18">
              <w:rPr>
                <w:rFonts w:ascii="Times New Roman" w:hAnsi="Times New Roman" w:cs="Times New Roman"/>
                <w:b/>
                <w:bCs/>
              </w:rPr>
              <w:t xml:space="preserve">«______» </w:t>
            </w:r>
            <w:proofErr w:type="gramEnd"/>
            <w:r w:rsidR="00100839" w:rsidRPr="00631C18">
              <w:rPr>
                <w:rFonts w:ascii="Times New Roman" w:hAnsi="Times New Roman" w:cs="Times New Roman"/>
                <w:b/>
                <w:bCs/>
              </w:rPr>
              <w:t>__________ 202</w:t>
            </w:r>
            <w:r w:rsidR="0070341F" w:rsidRPr="00631C18">
              <w:rPr>
                <w:rFonts w:ascii="Times New Roman" w:hAnsi="Times New Roman" w:cs="Times New Roman"/>
                <w:b/>
                <w:bCs/>
              </w:rPr>
              <w:t>6</w:t>
            </w:r>
          </w:p>
        </w:tc>
      </w:tr>
      <w:tr w:rsidR="00100839" w:rsidRPr="004D126D" w14:paraId="797E77A9" w14:textId="77777777" w:rsidTr="00E0420B">
        <w:trPr>
          <w:trHeight w:val="1426"/>
        </w:trPr>
        <w:tc>
          <w:tcPr>
            <w:tcW w:w="10080" w:type="dxa"/>
            <w:gridSpan w:val="2"/>
            <w:tcBorders>
              <w:top w:val="single" w:sz="4" w:space="0" w:color="auto"/>
              <w:left w:val="single" w:sz="4" w:space="0" w:color="auto"/>
              <w:bottom w:val="single" w:sz="4" w:space="0" w:color="auto"/>
              <w:right w:val="single" w:sz="4" w:space="0" w:color="auto"/>
            </w:tcBorders>
          </w:tcPr>
          <w:p w14:paraId="3CD9EEA5" w14:textId="77777777" w:rsidR="004D126D" w:rsidRPr="004D126D" w:rsidRDefault="004D126D" w:rsidP="004D126D">
            <w:pPr>
              <w:spacing w:line="300" w:lineRule="atLeast"/>
              <w:rPr>
                <w:rFonts w:ascii="Times New Roman" w:eastAsia="Times New Roman" w:hAnsi="Times New Roman" w:cs="Times New Roman"/>
              </w:rPr>
            </w:pPr>
            <w:r w:rsidRPr="004D126D">
              <w:rPr>
                <w:rFonts w:ascii="Times New Roman" w:eastAsia="Times New Roman" w:hAnsi="Times New Roman" w:cs="Times New Roman"/>
                <w:b/>
                <w:bCs/>
              </w:rPr>
              <w:t>CJSC “Kumtor Gold Company”</w:t>
            </w:r>
            <w:r w:rsidRPr="004D126D">
              <w:rPr>
                <w:rFonts w:ascii="Times New Roman" w:eastAsia="Times New Roman" w:hAnsi="Times New Roman" w:cs="Times New Roman"/>
              </w:rPr>
              <w:t>, hereinafter referred to as the “</w:t>
            </w:r>
            <w:r w:rsidRPr="004D126D">
              <w:rPr>
                <w:rFonts w:ascii="Times New Roman" w:eastAsia="Times New Roman" w:hAnsi="Times New Roman" w:cs="Times New Roman"/>
                <w:b/>
                <w:bCs/>
              </w:rPr>
              <w:t>Buyer</w:t>
            </w:r>
            <w:r w:rsidRPr="004D126D">
              <w:rPr>
                <w:rFonts w:ascii="Times New Roman" w:eastAsia="Times New Roman" w:hAnsi="Times New Roman" w:cs="Times New Roman"/>
              </w:rPr>
              <w:t xml:space="preserve">”, represented by ______________, acting under the Power of Attorney dated “__” ______ 2026, on the one hand, and </w:t>
            </w:r>
            <w:r w:rsidRPr="004D126D">
              <w:rPr>
                <w:rFonts w:ascii="Times New Roman" w:eastAsia="Times New Roman" w:hAnsi="Times New Roman" w:cs="Times New Roman"/>
                <w:b/>
                <w:bCs/>
              </w:rPr>
              <w:t>_________________</w:t>
            </w:r>
            <w:r w:rsidRPr="004D126D">
              <w:rPr>
                <w:rFonts w:ascii="Times New Roman" w:eastAsia="Times New Roman" w:hAnsi="Times New Roman" w:cs="Times New Roman"/>
              </w:rPr>
              <w:t>, hereinafter referred to as the “</w:t>
            </w:r>
            <w:r w:rsidRPr="004D126D">
              <w:rPr>
                <w:rFonts w:ascii="Times New Roman" w:eastAsia="Times New Roman" w:hAnsi="Times New Roman" w:cs="Times New Roman"/>
                <w:b/>
                <w:bCs/>
              </w:rPr>
              <w:t>Supplier</w:t>
            </w:r>
            <w:r w:rsidRPr="004D126D">
              <w:rPr>
                <w:rFonts w:ascii="Times New Roman" w:eastAsia="Times New Roman" w:hAnsi="Times New Roman" w:cs="Times New Roman"/>
              </w:rPr>
              <w:t>”, represented by __________, acting under ____________, on the other hand, collectively referred to as the “</w:t>
            </w:r>
            <w:r w:rsidRPr="004D126D">
              <w:rPr>
                <w:rFonts w:ascii="Times New Roman" w:eastAsia="Times New Roman" w:hAnsi="Times New Roman" w:cs="Times New Roman"/>
                <w:b/>
                <w:bCs/>
              </w:rPr>
              <w:t>Parties</w:t>
            </w:r>
            <w:r w:rsidRPr="004D126D">
              <w:rPr>
                <w:rFonts w:ascii="Times New Roman" w:eastAsia="Times New Roman" w:hAnsi="Times New Roman" w:cs="Times New Roman"/>
              </w:rPr>
              <w:t>”, and individually as a “</w:t>
            </w:r>
            <w:r w:rsidRPr="004D126D">
              <w:rPr>
                <w:rFonts w:ascii="Times New Roman" w:eastAsia="Times New Roman" w:hAnsi="Times New Roman" w:cs="Times New Roman"/>
                <w:b/>
                <w:bCs/>
              </w:rPr>
              <w:t>Party</w:t>
            </w:r>
            <w:r w:rsidRPr="004D126D">
              <w:rPr>
                <w:rFonts w:ascii="Times New Roman" w:eastAsia="Times New Roman" w:hAnsi="Times New Roman" w:cs="Times New Roman"/>
              </w:rPr>
              <w:t>”, have concluded this Supply Agreement as follows:</w:t>
            </w:r>
          </w:p>
          <w:p w14:paraId="01035FCA" w14:textId="1CC39A10" w:rsidR="00100839" w:rsidRPr="004D126D" w:rsidRDefault="00100839" w:rsidP="006B3972">
            <w:pPr>
              <w:spacing w:line="240" w:lineRule="auto"/>
              <w:contextualSpacing/>
              <w:jc w:val="both"/>
              <w:rPr>
                <w:rFonts w:ascii="Times New Roman" w:hAnsi="Times New Roman" w:cs="Times New Roman"/>
                <w:b/>
              </w:rPr>
            </w:pPr>
          </w:p>
        </w:tc>
      </w:tr>
      <w:tr w:rsidR="00100839" w:rsidRPr="005D7ACE" w14:paraId="2D824BBD" w14:textId="77777777" w:rsidTr="00E0420B">
        <w:trPr>
          <w:trHeight w:val="3766"/>
        </w:trPr>
        <w:tc>
          <w:tcPr>
            <w:tcW w:w="10080" w:type="dxa"/>
            <w:gridSpan w:val="2"/>
            <w:tcBorders>
              <w:top w:val="single" w:sz="4" w:space="0" w:color="auto"/>
              <w:left w:val="single" w:sz="4" w:space="0" w:color="auto"/>
              <w:bottom w:val="single" w:sz="4" w:space="0" w:color="auto"/>
              <w:right w:val="single" w:sz="4" w:space="0" w:color="auto"/>
            </w:tcBorders>
          </w:tcPr>
          <w:p w14:paraId="5E5AFB4A" w14:textId="04EAE8F9" w:rsidR="00100839" w:rsidRPr="00864223" w:rsidRDefault="0029268F" w:rsidP="0029268F">
            <w:pPr>
              <w:pStyle w:val="Ru1"/>
              <w:jc w:val="both"/>
            </w:pPr>
            <w:r w:rsidRPr="0029268F">
              <w:t xml:space="preserve">The Supply Agreement between the Parties (hereinafter – the </w:t>
            </w:r>
            <w:r w:rsidRPr="006A5DBF">
              <w:rPr>
                <w:b/>
                <w:bCs/>
              </w:rPr>
              <w:t>“Agreement”</w:t>
            </w:r>
            <w:r w:rsidRPr="0029268F">
              <w:t>) consists of the following parts, each of which is an integral part of the Agreement:</w:t>
            </w:r>
          </w:p>
          <w:p w14:paraId="457AA01B" w14:textId="77777777" w:rsidR="002E2F48" w:rsidRPr="002E2F48" w:rsidRDefault="002E2F48" w:rsidP="002E2F48">
            <w:pPr>
              <w:pStyle w:val="Ru"/>
              <w:jc w:val="both"/>
            </w:pPr>
            <w:r w:rsidRPr="002E2F48">
              <w:t xml:space="preserve">this Main Agreement (hereinafter – the </w:t>
            </w:r>
            <w:r w:rsidRPr="002E2F48">
              <w:rPr>
                <w:b/>
                <w:bCs/>
              </w:rPr>
              <w:t>“Main Agreement”</w:t>
            </w:r>
            <w:proofErr w:type="gramStart"/>
            <w:r w:rsidRPr="002E2F48">
              <w:t>);</w:t>
            </w:r>
            <w:proofErr w:type="gramEnd"/>
          </w:p>
          <w:p w14:paraId="5F19B87B" w14:textId="0D0F5EA9" w:rsidR="00816E5F" w:rsidRPr="00816E5F" w:rsidRDefault="00816E5F" w:rsidP="00816E5F">
            <w:pPr>
              <w:pStyle w:val="Ru"/>
              <w:jc w:val="both"/>
              <w:rPr>
                <w:rFonts w:cs="Times New Roman"/>
              </w:rPr>
            </w:pPr>
            <w:r w:rsidRPr="00816E5F">
              <w:rPr>
                <w:rFonts w:cs="Times New Roman"/>
              </w:rPr>
              <w:t xml:space="preserve">the General Terms and Conditions of the Agreement published on the Buyer’s website and available to the Parties at the following link (hereinafter – the </w:t>
            </w:r>
            <w:r w:rsidRPr="00816E5F">
              <w:rPr>
                <w:rFonts w:cs="Times New Roman"/>
                <w:b/>
                <w:bCs/>
              </w:rPr>
              <w:t>“General Terms”</w:t>
            </w:r>
            <w:r w:rsidRPr="00816E5F">
              <w:rPr>
                <w:rFonts w:cs="Times New Roman"/>
              </w:rPr>
              <w:t>):</w:t>
            </w:r>
            <w:r w:rsidRPr="00816E5F">
              <w:rPr>
                <w:rFonts w:cs="Times New Roman"/>
              </w:rPr>
              <w:br/>
            </w:r>
            <w:hyperlink r:id="rId7" w:history="1">
              <w:r w:rsidRPr="00816E5F">
                <w:rPr>
                  <w:rStyle w:val="ae"/>
                  <w:rFonts w:cs="Times New Roman"/>
                  <w:b/>
                  <w:bCs/>
                </w:rPr>
                <w:t>https://www.kumtor.kg/wp-content/uploads/2020/11/general_terms_goods_supply_2020.pdf</w:t>
              </w:r>
            </w:hyperlink>
            <w:r w:rsidRPr="00816E5F">
              <w:rPr>
                <w:rFonts w:cs="Times New Roman"/>
              </w:rPr>
              <w:t>.</w:t>
            </w:r>
            <w:r>
              <w:rPr>
                <w:rFonts w:cs="Times New Roman"/>
                <w:lang w:val="ky-KG"/>
              </w:rPr>
              <w:t xml:space="preserve"> </w:t>
            </w:r>
            <w:r w:rsidRPr="00816E5F">
              <w:rPr>
                <w:rFonts w:cs="Times New Roman"/>
              </w:rPr>
              <w:br/>
              <w:t xml:space="preserve">In the event of any contradiction, the provisions of the Main Agreement shall prevail over the provisions of the General </w:t>
            </w:r>
            <w:proofErr w:type="gramStart"/>
            <w:r w:rsidRPr="00816E5F">
              <w:rPr>
                <w:rFonts w:cs="Times New Roman"/>
              </w:rPr>
              <w:t>Terms;</w:t>
            </w:r>
            <w:proofErr w:type="gramEnd"/>
            <w:r>
              <w:rPr>
                <w:rFonts w:cs="Times New Roman"/>
                <w:lang w:val="ky-KG"/>
              </w:rPr>
              <w:t xml:space="preserve"> </w:t>
            </w:r>
          </w:p>
          <w:p w14:paraId="3BE27BCF" w14:textId="780DFFFE" w:rsidR="00816E5F" w:rsidRPr="00816E5F" w:rsidRDefault="00816E5F" w:rsidP="00816E5F">
            <w:pPr>
              <w:pStyle w:val="Ru"/>
              <w:jc w:val="both"/>
            </w:pPr>
            <w:r w:rsidRPr="00816E5F">
              <w:t xml:space="preserve">the Terms of </w:t>
            </w:r>
            <w:proofErr w:type="gramStart"/>
            <w:r w:rsidRPr="00816E5F">
              <w:t>Reference;</w:t>
            </w:r>
            <w:proofErr w:type="gramEnd"/>
            <w:r w:rsidRPr="00816E5F">
              <w:rPr>
                <w:lang w:val="ky-KG"/>
              </w:rPr>
              <w:t xml:space="preserve"> </w:t>
            </w:r>
          </w:p>
          <w:p w14:paraId="70F086C7" w14:textId="12438D3E" w:rsidR="00544788" w:rsidRPr="00544788" w:rsidRDefault="00544788" w:rsidP="00544788">
            <w:pPr>
              <w:pStyle w:val="Ru"/>
              <w:jc w:val="both"/>
              <w:rPr>
                <w:rFonts w:cs="Times New Roman"/>
              </w:rPr>
            </w:pPr>
            <w:r w:rsidRPr="00544788">
              <w:rPr>
                <w:rFonts w:cs="Times New Roman"/>
              </w:rPr>
              <w:t>all delivery and acceptance certificates of the Goods, waybills, or other documents signed by the authorized representatives of both Parties and confirming the actual transfer of the Goods from the Supplier to the Buyer (collectively, the “</w:t>
            </w:r>
            <w:r w:rsidRPr="00544788">
              <w:rPr>
                <w:rFonts w:cs="Times New Roman"/>
                <w:b/>
                <w:bCs/>
              </w:rPr>
              <w:t>Delivery and Acceptance Certificates</w:t>
            </w:r>
            <w:r w:rsidRPr="00544788">
              <w:rPr>
                <w:rFonts w:cs="Times New Roman"/>
              </w:rPr>
              <w:t>” or the “</w:t>
            </w:r>
            <w:r w:rsidRPr="00544788">
              <w:rPr>
                <w:rFonts w:cs="Times New Roman"/>
                <w:b/>
                <w:bCs/>
              </w:rPr>
              <w:t>Delivery and Acceptance Certificate</w:t>
            </w:r>
            <w:r w:rsidRPr="00544788">
              <w:rPr>
                <w:rFonts w:cs="Times New Roman"/>
              </w:rPr>
              <w:t>”</w:t>
            </w:r>
            <w:proofErr w:type="gramStart"/>
            <w:r w:rsidRPr="00544788">
              <w:rPr>
                <w:rFonts w:cs="Times New Roman"/>
              </w:rPr>
              <w:t>);</w:t>
            </w:r>
            <w:proofErr w:type="gramEnd"/>
            <w:r>
              <w:rPr>
                <w:rFonts w:cs="Times New Roman"/>
                <w:lang w:val="ky-KG"/>
              </w:rPr>
              <w:t xml:space="preserve"> </w:t>
            </w:r>
          </w:p>
          <w:p w14:paraId="40919EB5" w14:textId="1473AE82" w:rsidR="00E0420B" w:rsidRPr="009B1911" w:rsidRDefault="00C22277" w:rsidP="009B1911">
            <w:pPr>
              <w:pStyle w:val="Ru"/>
              <w:jc w:val="both"/>
              <w:rPr>
                <w:lang w:val="ru-RU"/>
              </w:rPr>
            </w:pPr>
            <w:r>
              <w:rPr>
                <w:rFonts w:cs="Times New Roman"/>
              </w:rPr>
              <w:t>Specification</w:t>
            </w:r>
            <w:r w:rsidR="00BB3759">
              <w:rPr>
                <w:rFonts w:cs="Times New Roman"/>
              </w:rPr>
              <w:t>s</w:t>
            </w:r>
            <w:r w:rsidR="00E0420B">
              <w:rPr>
                <w:rFonts w:cs="Times New Roman"/>
                <w:lang w:val="ru-RU"/>
              </w:rPr>
              <w:t>.</w:t>
            </w:r>
          </w:p>
        </w:tc>
      </w:tr>
      <w:tr w:rsidR="00100839" w:rsidRPr="00D35FAB" w14:paraId="5AFD5F0C" w14:textId="77777777" w:rsidTr="00E0420B">
        <w:trPr>
          <w:trHeight w:val="710"/>
        </w:trPr>
        <w:tc>
          <w:tcPr>
            <w:tcW w:w="10080" w:type="dxa"/>
            <w:gridSpan w:val="2"/>
            <w:tcBorders>
              <w:top w:val="single" w:sz="4" w:space="0" w:color="auto"/>
              <w:left w:val="single" w:sz="4" w:space="0" w:color="auto"/>
              <w:bottom w:val="single" w:sz="4" w:space="0" w:color="auto"/>
              <w:right w:val="single" w:sz="4" w:space="0" w:color="auto"/>
            </w:tcBorders>
            <w:hideMark/>
          </w:tcPr>
          <w:p w14:paraId="1ABA8267" w14:textId="2A0D6857" w:rsidR="00FE386A" w:rsidRPr="00FE386A" w:rsidRDefault="00FE386A" w:rsidP="00016A9F">
            <w:pPr>
              <w:pStyle w:val="Ru1"/>
              <w:jc w:val="both"/>
            </w:pPr>
            <w:r w:rsidRPr="00FE386A">
              <w:t xml:space="preserve">The Supplier hereby undertakes to deliver to the Buyer </w:t>
            </w:r>
            <w:r w:rsidRPr="00FE386A">
              <w:rPr>
                <w:b/>
                <w:bCs/>
              </w:rPr>
              <w:t>the goods</w:t>
            </w:r>
            <w:r w:rsidRPr="00FE386A">
              <w:t xml:space="preserve"> — laboratory de-silvered flux — compliant with the requirements specified in the Terms of Reference (TOR) (hereinafter collectively referred to as the “</w:t>
            </w:r>
            <w:r w:rsidRPr="00FE386A">
              <w:rPr>
                <w:b/>
                <w:bCs/>
              </w:rPr>
              <w:t>Goods</w:t>
            </w:r>
            <w:r w:rsidRPr="00FE386A">
              <w:t>”), and the Buyer undertakes to accept and pay for the Goods under the terms stipulated in the Agreement.</w:t>
            </w:r>
            <w:r w:rsidR="00016A9F">
              <w:rPr>
                <w:lang w:val="ky-KG"/>
              </w:rPr>
              <w:t xml:space="preserve"> </w:t>
            </w:r>
            <w:r w:rsidRPr="00FE386A">
              <w:t>The Agreement may be sent to the Supplier by e</w:t>
            </w:r>
            <w:r w:rsidRPr="00FE386A">
              <w:noBreakHyphen/>
              <w:t>mail to the e</w:t>
            </w:r>
            <w:r w:rsidRPr="00FE386A">
              <w:noBreakHyphen/>
              <w:t>mail address of the Supplier’s responsible person. In this case, a copy of the Agreement duly signed by the authorized representatives of the Parties, bearing their stamps and sent in the form of a scanned document, shall be deemed equivalent to the original signed Agreement.</w:t>
            </w:r>
          </w:p>
          <w:p w14:paraId="242874FF" w14:textId="62FB3C33" w:rsidR="00C70C89" w:rsidRPr="00D94439" w:rsidRDefault="00C70C89" w:rsidP="00A571F3">
            <w:pPr>
              <w:pStyle w:val="Ru1"/>
              <w:jc w:val="both"/>
            </w:pPr>
            <w:r w:rsidRPr="00A571F3">
              <w:t>2.1</w:t>
            </w:r>
            <w:r w:rsidR="00730AA4" w:rsidRPr="00A571F3">
              <w:t xml:space="preserve">. </w:t>
            </w:r>
            <w:r w:rsidR="00A571F3" w:rsidRPr="00A571F3">
              <w:t xml:space="preserve">The Supplier undertakes </w:t>
            </w:r>
            <w:r w:rsidR="00A571F3" w:rsidRPr="00D94439">
              <w:t>to provide a Guarantee Security for the Performance of the Contract (GSPC) in the amount of 5 (five) percent of the total value of the Agreement, amounting to ______ (______________) ______, to the Buyer’s bank account indicated in Clause 12 of the Agreement.</w:t>
            </w:r>
          </w:p>
          <w:p w14:paraId="2C1B3D8B" w14:textId="77777777" w:rsidR="00D35FAB" w:rsidRPr="00D94439" w:rsidRDefault="00C70C89" w:rsidP="00D35FAB">
            <w:pPr>
              <w:pStyle w:val="Ru1"/>
              <w:jc w:val="both"/>
            </w:pPr>
            <w:r w:rsidRPr="00D94439">
              <w:t xml:space="preserve">2.2 </w:t>
            </w:r>
            <w:r w:rsidR="00D35FAB" w:rsidRPr="00D94439">
              <w:t>The GSPC shall be returned to the Supplier within 7 (seven) business days from the moment of:</w:t>
            </w:r>
          </w:p>
          <w:p w14:paraId="2C14D95C" w14:textId="77777777" w:rsidR="00D35FAB" w:rsidRPr="00D35FAB" w:rsidRDefault="00D35FAB" w:rsidP="00D35FAB">
            <w:pPr>
              <w:pStyle w:val="Ru1"/>
              <w:numPr>
                <w:ilvl w:val="0"/>
                <w:numId w:val="23"/>
              </w:numPr>
              <w:jc w:val="both"/>
            </w:pPr>
            <w:r w:rsidRPr="00D35FAB">
              <w:t>proper fulfillment by the Supplier of its contractual obligations, including warranty obligations (warranty period</w:t>
            </w:r>
            <w:proofErr w:type="gramStart"/>
            <w:r w:rsidRPr="00D35FAB">
              <w:t>);</w:t>
            </w:r>
            <w:proofErr w:type="gramEnd"/>
          </w:p>
          <w:p w14:paraId="5CB9B263" w14:textId="751516B9" w:rsidR="00100839" w:rsidRPr="00D35FAB" w:rsidRDefault="00D35FAB" w:rsidP="00D35FAB">
            <w:pPr>
              <w:pStyle w:val="Ru1"/>
              <w:numPr>
                <w:ilvl w:val="0"/>
                <w:numId w:val="23"/>
              </w:numPr>
              <w:jc w:val="both"/>
            </w:pPr>
            <w:r w:rsidRPr="00D35FAB">
              <w:t>termination of the Agreement due to force majeure circumstances.</w:t>
            </w:r>
          </w:p>
        </w:tc>
      </w:tr>
      <w:tr w:rsidR="00100839" w:rsidRPr="008B0642" w14:paraId="20975E30" w14:textId="77777777" w:rsidTr="00E0420B">
        <w:trPr>
          <w:trHeight w:val="1759"/>
        </w:trPr>
        <w:tc>
          <w:tcPr>
            <w:tcW w:w="10080" w:type="dxa"/>
            <w:gridSpan w:val="2"/>
            <w:tcBorders>
              <w:top w:val="single" w:sz="4" w:space="0" w:color="auto"/>
              <w:left w:val="single" w:sz="4" w:space="0" w:color="auto"/>
              <w:bottom w:val="single" w:sz="4" w:space="0" w:color="auto"/>
              <w:right w:val="single" w:sz="4" w:space="0" w:color="auto"/>
            </w:tcBorders>
            <w:hideMark/>
          </w:tcPr>
          <w:p w14:paraId="48DD1894" w14:textId="0E6C82E9" w:rsidR="00100839" w:rsidRPr="001A4570" w:rsidRDefault="00734C18" w:rsidP="001A4570">
            <w:pPr>
              <w:pStyle w:val="Ru1"/>
              <w:jc w:val="both"/>
            </w:pPr>
            <w:r>
              <w:t xml:space="preserve">Supplied </w:t>
            </w:r>
            <w:r w:rsidR="001A4570" w:rsidRPr="001A4570">
              <w:t>Goods Value (the “Goods Value”)</w:t>
            </w:r>
          </w:p>
          <w:p w14:paraId="5532D83D" w14:textId="77777777" w:rsidR="00A52BD1" w:rsidRPr="00A52BD1" w:rsidRDefault="00A52BD1" w:rsidP="002303A9">
            <w:pPr>
              <w:pStyle w:val="Ru11"/>
              <w:jc w:val="both"/>
              <w:rPr>
                <w:lang w:val="ru-RU"/>
              </w:rPr>
            </w:pPr>
            <w:r w:rsidRPr="00A52BD1">
              <w:rPr>
                <w:rFonts w:cs="Times New Roman"/>
                <w:lang w:val="ru-RU"/>
              </w:rPr>
              <w:t xml:space="preserve">The </w:t>
            </w:r>
            <w:proofErr w:type="spellStart"/>
            <w:r w:rsidRPr="00A52BD1">
              <w:rPr>
                <w:rFonts w:cs="Times New Roman"/>
                <w:lang w:val="ru-RU"/>
              </w:rPr>
              <w:t>total</w:t>
            </w:r>
            <w:proofErr w:type="spellEnd"/>
            <w:r w:rsidRPr="00A52BD1">
              <w:rPr>
                <w:rFonts w:cs="Times New Roman"/>
                <w:lang w:val="ru-RU"/>
              </w:rPr>
              <w:t xml:space="preserve"> </w:t>
            </w:r>
            <w:proofErr w:type="spellStart"/>
            <w:r w:rsidRPr="00A52BD1">
              <w:rPr>
                <w:rFonts w:cs="Times New Roman"/>
                <w:lang w:val="ru-RU"/>
              </w:rPr>
              <w:t>value</w:t>
            </w:r>
            <w:proofErr w:type="spellEnd"/>
            <w:r w:rsidRPr="00A52BD1">
              <w:rPr>
                <w:rFonts w:cs="Times New Roman"/>
                <w:lang w:val="ru-RU"/>
              </w:rPr>
              <w:t xml:space="preserve"> </w:t>
            </w:r>
            <w:proofErr w:type="spellStart"/>
            <w:r w:rsidRPr="00A52BD1">
              <w:rPr>
                <w:rFonts w:cs="Times New Roman"/>
                <w:lang w:val="ru-RU"/>
              </w:rPr>
              <w:t>of</w:t>
            </w:r>
            <w:proofErr w:type="spellEnd"/>
            <w:r w:rsidRPr="00A52BD1">
              <w:rPr>
                <w:rFonts w:cs="Times New Roman"/>
                <w:lang w:val="ru-RU"/>
              </w:rPr>
              <w:t xml:space="preserve"> </w:t>
            </w:r>
            <w:proofErr w:type="spellStart"/>
            <w:r w:rsidRPr="00A52BD1">
              <w:rPr>
                <w:rFonts w:cs="Times New Roman"/>
                <w:lang w:val="ru-RU"/>
              </w:rPr>
              <w:t>the</w:t>
            </w:r>
            <w:proofErr w:type="spellEnd"/>
            <w:r w:rsidRPr="00A52BD1">
              <w:rPr>
                <w:rFonts w:cs="Times New Roman"/>
                <w:lang w:val="ru-RU"/>
              </w:rPr>
              <w:t xml:space="preserve"> Agreement </w:t>
            </w:r>
            <w:proofErr w:type="spellStart"/>
            <w:r w:rsidRPr="00A52BD1">
              <w:rPr>
                <w:rFonts w:cs="Times New Roman"/>
                <w:lang w:val="ru-RU"/>
              </w:rPr>
              <w:t>amounts</w:t>
            </w:r>
            <w:proofErr w:type="spellEnd"/>
            <w:r w:rsidRPr="00A52BD1">
              <w:rPr>
                <w:rFonts w:cs="Times New Roman"/>
                <w:lang w:val="ru-RU"/>
              </w:rPr>
              <w:t xml:space="preserve"> </w:t>
            </w:r>
            <w:proofErr w:type="spellStart"/>
            <w:r w:rsidRPr="00A52BD1">
              <w:rPr>
                <w:rFonts w:cs="Times New Roman"/>
                <w:lang w:val="ru-RU"/>
              </w:rPr>
              <w:t>to</w:t>
            </w:r>
            <w:proofErr w:type="spellEnd"/>
            <w:r w:rsidRPr="00A52BD1">
              <w:rPr>
                <w:rFonts w:cs="Times New Roman"/>
                <w:lang w:val="ru-RU"/>
              </w:rPr>
              <w:t xml:space="preserve"> _____________ (___________).</w:t>
            </w:r>
          </w:p>
          <w:p w14:paraId="7660620B" w14:textId="77777777" w:rsidR="00D43AAC" w:rsidRPr="00D43AAC" w:rsidRDefault="00D43AAC" w:rsidP="00D43AAC">
            <w:pPr>
              <w:pStyle w:val="Ru11"/>
              <w:jc w:val="both"/>
              <w:rPr>
                <w:rFonts w:cs="Times New Roman"/>
              </w:rPr>
            </w:pPr>
            <w:r w:rsidRPr="00D43AAC">
              <w:rPr>
                <w:rFonts w:cs="Times New Roman"/>
              </w:rPr>
              <w:t>From the moment the Agreement is signed by both Parties, the Goods Value shall be fixed and shall not be subject to change unless otherwise agreed by the Parties in writing.</w:t>
            </w:r>
          </w:p>
          <w:p w14:paraId="41A98D1D" w14:textId="396D311C" w:rsidR="00100839" w:rsidRPr="008B0642" w:rsidRDefault="008B0642" w:rsidP="008B0642">
            <w:pPr>
              <w:pStyle w:val="Ru11"/>
              <w:jc w:val="both"/>
            </w:pPr>
            <w:r w:rsidRPr="008B0642">
              <w:t>For the avoidance of doubt, the Price of the Goods does not include value-added tax (VAT) and/or any other indirect tax, which shall be paid additionally by the Buyer, if applicable.</w:t>
            </w:r>
          </w:p>
        </w:tc>
      </w:tr>
      <w:tr w:rsidR="00100839" w:rsidRPr="00A327C0" w14:paraId="35928721" w14:textId="77777777" w:rsidTr="00D47131">
        <w:trPr>
          <w:trHeight w:val="886"/>
        </w:trPr>
        <w:tc>
          <w:tcPr>
            <w:tcW w:w="10080" w:type="dxa"/>
            <w:gridSpan w:val="2"/>
            <w:tcBorders>
              <w:top w:val="single" w:sz="4" w:space="0" w:color="auto"/>
              <w:left w:val="single" w:sz="4" w:space="0" w:color="auto"/>
              <w:bottom w:val="single" w:sz="4" w:space="0" w:color="auto"/>
              <w:right w:val="single" w:sz="4" w:space="0" w:color="auto"/>
            </w:tcBorders>
            <w:hideMark/>
          </w:tcPr>
          <w:p w14:paraId="67AB5AC7" w14:textId="77777777" w:rsidR="00966D86" w:rsidRPr="00966D86" w:rsidRDefault="00966D86" w:rsidP="00966D86">
            <w:pPr>
              <w:pStyle w:val="Ru1"/>
              <w:rPr>
                <w:b/>
                <w:bCs/>
              </w:rPr>
            </w:pPr>
            <w:r w:rsidRPr="00966D86">
              <w:rPr>
                <w:b/>
                <w:bCs/>
              </w:rPr>
              <w:t>Payment Terms</w:t>
            </w:r>
          </w:p>
          <w:p w14:paraId="6C47EF7A" w14:textId="64710E6A" w:rsidR="00053F4C" w:rsidRPr="00053F4C" w:rsidRDefault="00053F4C" w:rsidP="00053F4C">
            <w:pPr>
              <w:pStyle w:val="Ru11"/>
            </w:pPr>
            <w:r w:rsidRPr="00053F4C">
              <w:t>Payment for the Goods shall be made as follows:</w:t>
            </w:r>
            <w:r>
              <w:t xml:space="preserve"> </w:t>
            </w:r>
            <w:r w:rsidRPr="00053F4C">
              <w:t>(the terms below refer to post</w:t>
            </w:r>
            <w:r w:rsidRPr="00053F4C">
              <w:noBreakHyphen/>
              <w:t>payment; if the Supplier requests partial prepayment, a bank guarantee in the amount of the prepayment shall be required, and the corresponding bank guarantee provisions shall be included in the Agreement)</w:t>
            </w:r>
          </w:p>
          <w:p w14:paraId="6EE55C34" w14:textId="77777777" w:rsidR="00053F4C" w:rsidRPr="00053F4C" w:rsidRDefault="00053F4C" w:rsidP="00053F4C">
            <w:pPr>
              <w:pStyle w:val="Ru1"/>
              <w:numPr>
                <w:ilvl w:val="0"/>
                <w:numId w:val="0"/>
              </w:numPr>
              <w:jc w:val="both"/>
            </w:pPr>
            <w:r w:rsidRPr="00053F4C">
              <w:t>Payment shall be made within 30 (thirty) calendar days after delivery of the Goods to the Buyer, based on the invoice issued.</w:t>
            </w:r>
          </w:p>
          <w:p w14:paraId="00AE30CB" w14:textId="773A51FD" w:rsidR="00100839" w:rsidRPr="00A327C0" w:rsidRDefault="00A327C0" w:rsidP="00A327C0">
            <w:pPr>
              <w:pStyle w:val="Ru11"/>
              <w:jc w:val="both"/>
            </w:pPr>
            <w:r w:rsidRPr="00A327C0">
              <w:lastRenderedPageBreak/>
              <w:t>The Supplier shall provide a bank guarantee in the amount of the Prepayment.</w:t>
            </w:r>
            <w:r w:rsidRPr="00A327C0">
              <w:br/>
              <w:t>The bank guarantee agreement shall take effect no later than the date of execution of this Agreement.</w:t>
            </w:r>
            <w:r w:rsidRPr="00A327C0">
              <w:br/>
              <w:t>The validity period of the bank guarantee agreement shall exceed the delivery completion date under this Agreement by not less than 3 (three) months.</w:t>
            </w:r>
            <w:r w:rsidRPr="00D94439">
              <w:t xml:space="preserve"> </w:t>
            </w:r>
            <w:r w:rsidRPr="00A327C0">
              <w:t>(This clause shall be deleted in the case of post</w:t>
            </w:r>
            <w:r w:rsidRPr="00A327C0">
              <w:noBreakHyphen/>
              <w:t>payment.)</w:t>
            </w:r>
            <w:r w:rsidRPr="00D94439">
              <w:t xml:space="preserve"> </w:t>
            </w:r>
            <w:r w:rsidRPr="00A327C0">
              <w:t>All costs associated with providing the bank guarantee shall be borne by the Supplier.</w:t>
            </w:r>
          </w:p>
        </w:tc>
      </w:tr>
      <w:tr w:rsidR="00100839" w:rsidRPr="00721037" w14:paraId="41F8CF7C" w14:textId="77777777" w:rsidTr="00E0420B">
        <w:trPr>
          <w:trHeight w:val="2960"/>
        </w:trPr>
        <w:tc>
          <w:tcPr>
            <w:tcW w:w="10080" w:type="dxa"/>
            <w:gridSpan w:val="2"/>
            <w:tcBorders>
              <w:top w:val="single" w:sz="4" w:space="0" w:color="auto"/>
              <w:left w:val="single" w:sz="4" w:space="0" w:color="auto"/>
              <w:bottom w:val="single" w:sz="4" w:space="0" w:color="auto"/>
              <w:right w:val="single" w:sz="4" w:space="0" w:color="auto"/>
            </w:tcBorders>
            <w:hideMark/>
          </w:tcPr>
          <w:p w14:paraId="5F9C0894" w14:textId="5C5E7ED6" w:rsidR="00100839" w:rsidRPr="00CB360C" w:rsidRDefault="00CB360C" w:rsidP="00805002">
            <w:pPr>
              <w:pStyle w:val="Ru1"/>
            </w:pPr>
            <w:r w:rsidRPr="00805002">
              <w:rPr>
                <w:b/>
                <w:bCs/>
              </w:rPr>
              <w:lastRenderedPageBreak/>
              <w:t>Delivery Terms of the Goods</w:t>
            </w:r>
            <w:r w:rsidR="00805002">
              <w:rPr>
                <w:b/>
                <w:bCs/>
              </w:rPr>
              <w:t>:</w:t>
            </w:r>
          </w:p>
          <w:p w14:paraId="2E04C60B" w14:textId="77777777" w:rsidR="00BB3E7B" w:rsidRPr="00BB3E7B" w:rsidRDefault="00BB3E7B" w:rsidP="00BB3E7B">
            <w:pPr>
              <w:pStyle w:val="Ru11"/>
              <w:jc w:val="both"/>
            </w:pPr>
            <w:r w:rsidRPr="00BB3E7B">
              <w:t xml:space="preserve">In accordance with </w:t>
            </w:r>
            <w:r w:rsidRPr="00BB3E7B">
              <w:rPr>
                <w:b/>
                <w:bCs/>
              </w:rPr>
              <w:t>Incoterms 2020</w:t>
            </w:r>
            <w:r w:rsidRPr="00BB3E7B">
              <w:t>.</w:t>
            </w:r>
          </w:p>
          <w:p w14:paraId="459FE528" w14:textId="1560336E" w:rsidR="00BB3E7B" w:rsidRPr="00BB3E7B" w:rsidRDefault="00BB3E7B" w:rsidP="00BB3E7B">
            <w:pPr>
              <w:pStyle w:val="Ru11"/>
              <w:jc w:val="both"/>
              <w:rPr>
                <w:rFonts w:cs="Times New Roman"/>
              </w:rPr>
            </w:pPr>
            <w:r w:rsidRPr="00BB3E7B">
              <w:rPr>
                <w:rFonts w:cs="Times New Roman"/>
              </w:rPr>
              <w:t>The documents for the Goods to be provided by the Supplier upon delivery of the Goods, and the procedure for their submission, are as follows:</w:t>
            </w:r>
            <w:r>
              <w:rPr>
                <w:rFonts w:cs="Times New Roman"/>
              </w:rPr>
              <w:t xml:space="preserve"> </w:t>
            </w:r>
          </w:p>
          <w:p w14:paraId="5E90C65F" w14:textId="79E180AF" w:rsidR="009F58EB" w:rsidRPr="009F58EB" w:rsidRDefault="009F58EB" w:rsidP="009F58EB">
            <w:pPr>
              <w:pStyle w:val="a0"/>
              <w:numPr>
                <w:ilvl w:val="0"/>
                <w:numId w:val="7"/>
              </w:numPr>
              <w:ind w:left="703"/>
              <w:rPr>
                <w:lang w:val="en-US"/>
              </w:rPr>
            </w:pPr>
            <w:r w:rsidRPr="009F58EB">
              <w:rPr>
                <w:lang w:val="en-US"/>
              </w:rPr>
              <w:t xml:space="preserve">Universal Transfer Document (UTD) or </w:t>
            </w:r>
            <w:proofErr w:type="gramStart"/>
            <w:r w:rsidRPr="009F58EB">
              <w:rPr>
                <w:lang w:val="en-US"/>
              </w:rPr>
              <w:t>Invoice;</w:t>
            </w:r>
            <w:proofErr w:type="gramEnd"/>
            <w:r w:rsidRPr="009F58EB">
              <w:rPr>
                <w:lang w:val="en-US"/>
              </w:rPr>
              <w:t xml:space="preserve"> </w:t>
            </w:r>
          </w:p>
          <w:p w14:paraId="73171163" w14:textId="25EECA0F" w:rsidR="009F58EB" w:rsidRPr="009F58EB" w:rsidRDefault="009F58EB" w:rsidP="009F58EB">
            <w:pPr>
              <w:pStyle w:val="a0"/>
              <w:numPr>
                <w:ilvl w:val="0"/>
                <w:numId w:val="7"/>
              </w:numPr>
              <w:ind w:left="703"/>
              <w:rPr>
                <w:lang w:val="en-US"/>
              </w:rPr>
            </w:pPr>
            <w:r w:rsidRPr="009F58EB">
              <w:rPr>
                <w:lang w:val="en-US"/>
              </w:rPr>
              <w:t>Waybills (if applicable</w:t>
            </w:r>
            <w:proofErr w:type="gramStart"/>
            <w:r w:rsidRPr="009F58EB">
              <w:rPr>
                <w:lang w:val="en-US"/>
              </w:rPr>
              <w:t>);</w:t>
            </w:r>
            <w:proofErr w:type="gramEnd"/>
            <w:r w:rsidRPr="009F58EB">
              <w:rPr>
                <w:lang w:val="en-US"/>
              </w:rPr>
              <w:t xml:space="preserve"> </w:t>
            </w:r>
          </w:p>
          <w:p w14:paraId="5702EBDD" w14:textId="156CC616" w:rsidR="009F58EB" w:rsidRPr="009F58EB" w:rsidRDefault="009F58EB" w:rsidP="009F58EB">
            <w:pPr>
              <w:pStyle w:val="a0"/>
              <w:numPr>
                <w:ilvl w:val="0"/>
                <w:numId w:val="7"/>
              </w:numPr>
              <w:ind w:left="703"/>
              <w:rPr>
                <w:lang w:val="en-US"/>
              </w:rPr>
            </w:pPr>
            <w:r w:rsidRPr="009F58EB">
              <w:rPr>
                <w:lang w:val="en-US"/>
              </w:rPr>
              <w:t xml:space="preserve">Payment </w:t>
            </w:r>
            <w:proofErr w:type="gramStart"/>
            <w:r w:rsidRPr="009F58EB">
              <w:rPr>
                <w:lang w:val="en-US"/>
              </w:rPr>
              <w:t>Invoice;</w:t>
            </w:r>
            <w:proofErr w:type="gramEnd"/>
            <w:r w:rsidRPr="009F58EB">
              <w:rPr>
                <w:lang w:val="en-US"/>
              </w:rPr>
              <w:t xml:space="preserve"> </w:t>
            </w:r>
          </w:p>
          <w:p w14:paraId="261F6284" w14:textId="458ED9E1" w:rsidR="009F58EB" w:rsidRPr="009F58EB" w:rsidRDefault="009F58EB" w:rsidP="009F58EB">
            <w:pPr>
              <w:pStyle w:val="a0"/>
              <w:numPr>
                <w:ilvl w:val="0"/>
                <w:numId w:val="7"/>
              </w:numPr>
              <w:ind w:left="703"/>
              <w:rPr>
                <w:lang w:val="en-US"/>
              </w:rPr>
            </w:pPr>
            <w:r w:rsidRPr="009F58EB">
              <w:rPr>
                <w:lang w:val="en-US"/>
              </w:rPr>
              <w:t xml:space="preserve">Goods Issue </w:t>
            </w:r>
            <w:proofErr w:type="gramStart"/>
            <w:r w:rsidRPr="009F58EB">
              <w:rPr>
                <w:lang w:val="en-US"/>
              </w:rPr>
              <w:t>Slip;</w:t>
            </w:r>
            <w:proofErr w:type="gramEnd"/>
            <w:r w:rsidRPr="009F58EB">
              <w:rPr>
                <w:lang w:val="en-US"/>
              </w:rPr>
              <w:t xml:space="preserve"> </w:t>
            </w:r>
          </w:p>
          <w:p w14:paraId="1D1324A4" w14:textId="0FD9EAEC" w:rsidR="009F58EB" w:rsidRPr="009F58EB" w:rsidRDefault="009F58EB" w:rsidP="009F58EB">
            <w:pPr>
              <w:pStyle w:val="a0"/>
              <w:numPr>
                <w:ilvl w:val="0"/>
                <w:numId w:val="7"/>
              </w:numPr>
              <w:ind w:left="703"/>
              <w:rPr>
                <w:lang w:val="en-US"/>
              </w:rPr>
            </w:pPr>
            <w:r w:rsidRPr="009F58EB">
              <w:rPr>
                <w:lang w:val="en-US"/>
              </w:rPr>
              <w:t xml:space="preserve">Quality </w:t>
            </w:r>
            <w:proofErr w:type="gramStart"/>
            <w:r w:rsidRPr="009F58EB">
              <w:rPr>
                <w:lang w:val="en-US"/>
              </w:rPr>
              <w:t>Passport;</w:t>
            </w:r>
            <w:proofErr w:type="gramEnd"/>
            <w:r w:rsidRPr="009F58EB">
              <w:rPr>
                <w:lang w:val="en-US"/>
              </w:rPr>
              <w:t xml:space="preserve"> </w:t>
            </w:r>
          </w:p>
          <w:p w14:paraId="02717462" w14:textId="444150F1" w:rsidR="009F58EB" w:rsidRPr="009F58EB" w:rsidRDefault="009F58EB" w:rsidP="009F58EB">
            <w:pPr>
              <w:pStyle w:val="a0"/>
              <w:numPr>
                <w:ilvl w:val="0"/>
                <w:numId w:val="7"/>
              </w:numPr>
              <w:ind w:left="703"/>
              <w:rPr>
                <w:lang w:val="en-US"/>
              </w:rPr>
            </w:pPr>
            <w:r w:rsidRPr="009F58EB">
              <w:rPr>
                <w:lang w:val="en-US"/>
              </w:rPr>
              <w:t xml:space="preserve">Operation </w:t>
            </w:r>
            <w:proofErr w:type="gramStart"/>
            <w:r w:rsidRPr="009F58EB">
              <w:rPr>
                <w:lang w:val="en-US"/>
              </w:rPr>
              <w:t>Manual;</w:t>
            </w:r>
            <w:proofErr w:type="gramEnd"/>
            <w:r w:rsidRPr="009F58EB">
              <w:rPr>
                <w:lang w:val="en-US"/>
              </w:rPr>
              <w:t xml:space="preserve"> </w:t>
            </w:r>
          </w:p>
          <w:p w14:paraId="558A8E0B" w14:textId="53E6B310" w:rsidR="009F58EB" w:rsidRPr="009F58EB" w:rsidRDefault="009F58EB" w:rsidP="009F58EB">
            <w:pPr>
              <w:pStyle w:val="a0"/>
              <w:numPr>
                <w:ilvl w:val="0"/>
                <w:numId w:val="7"/>
              </w:numPr>
              <w:ind w:left="703"/>
              <w:rPr>
                <w:lang w:val="en-US"/>
              </w:rPr>
            </w:pPr>
            <w:r w:rsidRPr="009F58EB">
              <w:rPr>
                <w:lang w:val="en-US"/>
              </w:rPr>
              <w:t>Certificate of Quality.</w:t>
            </w:r>
          </w:p>
          <w:p w14:paraId="7D01937C" w14:textId="59194AA4" w:rsidR="007B0A1D" w:rsidRPr="007B0A1D" w:rsidRDefault="007B0A1D" w:rsidP="007B0A1D">
            <w:pPr>
              <w:pStyle w:val="Ru11"/>
              <w:jc w:val="both"/>
            </w:pPr>
            <w:r w:rsidRPr="007B0A1D">
              <w:t>The Goods shall be supplied in packaging that meets international cargo transportation requirements. Required storage conditions: a warm, ventilated room.</w:t>
            </w:r>
            <w:r>
              <w:t xml:space="preserve"> </w:t>
            </w:r>
            <w:r w:rsidRPr="007B0A1D">
              <w:t>The Supplier shall dispatch the Goods in packaging that ensures their protection from damage during transportation, loading, transshipment, unloading, and storage in warehouse conditions, subject to compliance with storage recommendations. The cost of such packaging must be included in the Goods Price.</w:t>
            </w:r>
          </w:p>
          <w:p w14:paraId="2D04CCB4" w14:textId="77777777" w:rsidR="00B65B73" w:rsidRPr="00B65B73" w:rsidRDefault="00B65B73" w:rsidP="00B65B73">
            <w:pPr>
              <w:pStyle w:val="Ru11"/>
            </w:pPr>
            <w:r w:rsidRPr="00B65B73">
              <w:t>The Goods shall be deemed accepted by the Buyer:</w:t>
            </w:r>
          </w:p>
          <w:p w14:paraId="5C6CCA5D" w14:textId="77777777" w:rsidR="00B65B73" w:rsidRDefault="00B65B73" w:rsidP="00950B19">
            <w:pPr>
              <w:pStyle w:val="Ru11"/>
              <w:numPr>
                <w:ilvl w:val="0"/>
                <w:numId w:val="0"/>
              </w:numPr>
            </w:pPr>
            <w:r w:rsidRPr="00B65B73">
              <w:t xml:space="preserve">a) by quantity – in accordance with the number of units and nomenclature specified in the accompanying </w:t>
            </w:r>
            <w:proofErr w:type="gramStart"/>
            <w:r w:rsidRPr="00B65B73">
              <w:t>documents;</w:t>
            </w:r>
            <w:proofErr w:type="gramEnd"/>
          </w:p>
          <w:p w14:paraId="0082AD63" w14:textId="77777777" w:rsidR="00883A2A" w:rsidRDefault="00CA76D7" w:rsidP="00883A2A">
            <w:pPr>
              <w:pStyle w:val="Ru11"/>
              <w:numPr>
                <w:ilvl w:val="0"/>
                <w:numId w:val="0"/>
              </w:numPr>
            </w:pPr>
            <w:r w:rsidRPr="00CA76D7">
              <w:t>b) by quality – the flux composition must be as follows:</w:t>
            </w:r>
            <w:r>
              <w:t xml:space="preserve"> 1) </w:t>
            </w:r>
            <w:r w:rsidRPr="00CA76D7">
              <w:t>Lead oxide (</w:t>
            </w:r>
            <w:proofErr w:type="spellStart"/>
            <w:r w:rsidRPr="00CA76D7">
              <w:t>PbO</w:t>
            </w:r>
            <w:proofErr w:type="spellEnd"/>
            <w:r w:rsidRPr="00CA76D7">
              <w:t>) – 67%;</w:t>
            </w:r>
            <w:r>
              <w:t xml:space="preserve"> 2) </w:t>
            </w:r>
            <w:r w:rsidRPr="00CA76D7">
              <w:rPr>
                <w:rFonts w:hint="eastAsia"/>
              </w:rPr>
              <w:t>Soda ash (</w:t>
            </w:r>
            <w:proofErr w:type="spellStart"/>
            <w:r w:rsidRPr="00CA76D7">
              <w:rPr>
                <w:rFonts w:hint="eastAsia"/>
              </w:rPr>
              <w:t>Na</w:t>
            </w:r>
            <w:r w:rsidRPr="00CA76D7">
              <w:rPr>
                <w:rFonts w:hint="eastAsia"/>
              </w:rPr>
              <w:t>₂</w:t>
            </w:r>
            <w:r w:rsidRPr="00CA76D7">
              <w:rPr>
                <w:rFonts w:hint="eastAsia"/>
              </w:rPr>
              <w:t>CO</w:t>
            </w:r>
            <w:proofErr w:type="spellEnd"/>
            <w:r w:rsidRPr="00CA76D7">
              <w:rPr>
                <w:rFonts w:hint="eastAsia"/>
              </w:rPr>
              <w:t>₃</w:t>
            </w:r>
            <w:r w:rsidRPr="00CA76D7">
              <w:rPr>
                <w:rFonts w:hint="eastAsia"/>
              </w:rPr>
              <w:t xml:space="preserve">) </w:t>
            </w:r>
            <w:r w:rsidRPr="00CA76D7">
              <w:rPr>
                <w:rFonts w:hint="eastAsia"/>
              </w:rPr>
              <w:t>–</w:t>
            </w:r>
            <w:r w:rsidRPr="00CA76D7">
              <w:rPr>
                <w:rFonts w:hint="eastAsia"/>
              </w:rPr>
              <w:t xml:space="preserve"> 25%;</w:t>
            </w:r>
            <w:r>
              <w:t xml:space="preserve"> 3) </w:t>
            </w:r>
            <w:r w:rsidRPr="00CA76D7">
              <w:t>Sodium borate anhydrous (</w:t>
            </w:r>
            <w:proofErr w:type="spellStart"/>
            <w:r w:rsidRPr="00CA76D7">
              <w:t>Na</w:t>
            </w:r>
            <w:r w:rsidRPr="00CA76D7">
              <w:rPr>
                <w:rFonts w:hint="eastAsia"/>
              </w:rPr>
              <w:t>₂</w:t>
            </w:r>
            <w:r w:rsidRPr="00CA76D7">
              <w:t>B</w:t>
            </w:r>
            <w:r w:rsidRPr="00CA76D7">
              <w:rPr>
                <w:rFonts w:hint="eastAsia"/>
              </w:rPr>
              <w:t>₄</w:t>
            </w:r>
            <w:r w:rsidRPr="00CA76D7">
              <w:t>O</w:t>
            </w:r>
            <w:proofErr w:type="spellEnd"/>
            <w:r w:rsidRPr="00CA76D7">
              <w:t>₇) – 8%.</w:t>
            </w:r>
          </w:p>
          <w:p w14:paraId="60C1AEE6" w14:textId="4BBFAA08" w:rsidR="00950B19" w:rsidRPr="00883A2A" w:rsidRDefault="00883A2A" w:rsidP="00883A2A">
            <w:pPr>
              <w:pStyle w:val="Ru11"/>
              <w:numPr>
                <w:ilvl w:val="0"/>
                <w:numId w:val="0"/>
              </w:numPr>
            </w:pPr>
            <w:r w:rsidRPr="00883A2A">
              <w:t>The Goods shall be inspected for external defects, packaging integrity, and labeling.</w:t>
            </w:r>
          </w:p>
          <w:p w14:paraId="719B2301" w14:textId="77777777" w:rsidR="0062269C" w:rsidRPr="0062269C" w:rsidRDefault="0062269C" w:rsidP="0062269C">
            <w:pPr>
              <w:pStyle w:val="Ru11"/>
              <w:jc w:val="both"/>
            </w:pPr>
            <w:r w:rsidRPr="0062269C">
              <w:t xml:space="preserve">The delivery period is </w:t>
            </w:r>
            <w:r w:rsidRPr="0062269C">
              <w:rPr>
                <w:b/>
                <w:bCs/>
              </w:rPr>
              <w:t>___________</w:t>
            </w:r>
            <w:r w:rsidRPr="0062269C">
              <w:t xml:space="preserve">, starting from </w:t>
            </w:r>
            <w:r w:rsidRPr="0062269C">
              <w:rPr>
                <w:b/>
                <w:bCs/>
              </w:rPr>
              <w:t>__________________</w:t>
            </w:r>
            <w:r w:rsidRPr="0062269C">
              <w:t>.</w:t>
            </w:r>
          </w:p>
          <w:p w14:paraId="39E8EF20" w14:textId="77777777" w:rsidR="008A0810" w:rsidRPr="008A0810" w:rsidRDefault="008A0810" w:rsidP="008A0810">
            <w:pPr>
              <w:pStyle w:val="Ru11"/>
              <w:jc w:val="both"/>
            </w:pPr>
            <w:r w:rsidRPr="008A0810">
              <w:t xml:space="preserve">The delivery basis according to Incoterms 2020 shall be DAP </w:t>
            </w:r>
            <w:proofErr w:type="spellStart"/>
            <w:r w:rsidRPr="008A0810">
              <w:t>Balykchy</w:t>
            </w:r>
            <w:proofErr w:type="spellEnd"/>
            <w:r w:rsidRPr="008A0810">
              <w:t>, Kyrgyz Republic, unless otherwise specified in the relevant Specification or Purchase Order.</w:t>
            </w:r>
          </w:p>
          <w:p w14:paraId="455ACCD0" w14:textId="77777777" w:rsidR="008A0810" w:rsidRPr="008A0810" w:rsidRDefault="008A0810" w:rsidP="008A0810">
            <w:pPr>
              <w:pStyle w:val="Ru11"/>
              <w:jc w:val="both"/>
            </w:pPr>
            <w:r w:rsidRPr="008A0810">
              <w:t>In case of late delivery or short delivery of the Goods, the Buyer shall be entitled to demand payment of a penalty by the Supplier in the amount of 0.1% of the value of the Goods to be delivered, or the value of the undelivered portion, for each day of delay, but not exceeding 10% of the value of such Goods.</w:t>
            </w:r>
          </w:p>
          <w:p w14:paraId="632FBD3D" w14:textId="57545CC7" w:rsidR="008A0810" w:rsidRPr="008A0810" w:rsidRDefault="008A0810" w:rsidP="008A0810">
            <w:pPr>
              <w:pStyle w:val="Ru11"/>
              <w:jc w:val="both"/>
              <w:rPr>
                <w:rFonts w:cs="Times New Roman"/>
              </w:rPr>
            </w:pPr>
            <w:r w:rsidRPr="008A0810">
              <w:rPr>
                <w:rFonts w:cs="Times New Roman"/>
              </w:rPr>
              <w:t xml:space="preserve">In case of late payment for the Goods, the Supplier shall be entitled to demand payment of a penalty by the Buyer in the amount of 0.1% of the overdue amount for each day of </w:t>
            </w:r>
            <w:proofErr w:type="gramStart"/>
            <w:r w:rsidRPr="008A0810">
              <w:rPr>
                <w:rFonts w:cs="Times New Roman"/>
              </w:rPr>
              <w:t>delay, but</w:t>
            </w:r>
            <w:proofErr w:type="gramEnd"/>
            <w:r w:rsidRPr="008A0810">
              <w:rPr>
                <w:rFonts w:cs="Times New Roman"/>
              </w:rPr>
              <w:t xml:space="preserve"> not exceeding 10% of such amount.</w:t>
            </w:r>
            <w:r w:rsidRPr="00FA286B">
              <w:rPr>
                <w:rFonts w:cs="Times New Roman"/>
              </w:rPr>
              <w:t xml:space="preserve"> </w:t>
            </w:r>
            <w:r w:rsidRPr="008A0810">
              <w:rPr>
                <w:rFonts w:cs="Times New Roman"/>
              </w:rPr>
              <w:t>The penalty shall not apply to advance payments.</w:t>
            </w:r>
          </w:p>
          <w:p w14:paraId="3EAE5B7E" w14:textId="4E9BBE54" w:rsidR="000B6DC5" w:rsidRPr="00721037" w:rsidRDefault="00721037" w:rsidP="00721037">
            <w:pPr>
              <w:pStyle w:val="Ru11"/>
              <w:jc w:val="both"/>
              <w:rPr>
                <w:rFonts w:cs="Times New Roman"/>
              </w:rPr>
            </w:pPr>
            <w:r w:rsidRPr="00721037">
              <w:rPr>
                <w:rFonts w:cs="Times New Roman"/>
              </w:rPr>
              <w:t>The Buyer undertakes, within 120 (one hundred twenty) calendar days from the date of shipment of the Goods, to provide the Supplier with an electronic statement on the import of goods and payment of indirect taxes, signed with a digital signature (a copy of the completed statement and the notification issued by the tax authority confirming payment of indirect taxes), in accordance with the “Protocol on the Exchange of Information in Electronic Form between the Tax Authorities of the Member States of the Eurasian Economic Union on Paid Amounts of Indirect Taxes.”</w:t>
            </w:r>
            <w:r w:rsidRPr="00FA286B">
              <w:rPr>
                <w:rFonts w:cs="Times New Roman"/>
              </w:rPr>
              <w:t xml:space="preserve"> </w:t>
            </w:r>
            <w:r w:rsidRPr="00721037">
              <w:rPr>
                <w:rFonts w:cs="Times New Roman"/>
              </w:rPr>
              <w:t>Paper originals (or copies) of these documents shall be sent to the Supplier within 120 (one hundred twenty) calendar days from the date of shipment of the Goods.</w:t>
            </w:r>
          </w:p>
        </w:tc>
      </w:tr>
      <w:tr w:rsidR="00100839" w:rsidRPr="00CD6BD9" w14:paraId="1F0C67D6" w14:textId="77777777" w:rsidTr="00E0420B">
        <w:trPr>
          <w:trHeight w:val="522"/>
        </w:trPr>
        <w:tc>
          <w:tcPr>
            <w:tcW w:w="10080" w:type="dxa"/>
            <w:gridSpan w:val="2"/>
            <w:tcBorders>
              <w:top w:val="single" w:sz="4" w:space="0" w:color="auto"/>
              <w:left w:val="single" w:sz="4" w:space="0" w:color="auto"/>
              <w:bottom w:val="single" w:sz="4" w:space="0" w:color="auto"/>
              <w:right w:val="single" w:sz="4" w:space="0" w:color="auto"/>
            </w:tcBorders>
          </w:tcPr>
          <w:p w14:paraId="08579B8A" w14:textId="77777777" w:rsidR="00903BB2" w:rsidRPr="00903BB2" w:rsidRDefault="00903BB2" w:rsidP="00903BB2">
            <w:pPr>
              <w:pStyle w:val="Ru1"/>
              <w:rPr>
                <w:b/>
                <w:bCs/>
              </w:rPr>
            </w:pPr>
            <w:r w:rsidRPr="00903BB2">
              <w:rPr>
                <w:b/>
                <w:bCs/>
              </w:rPr>
              <w:t>Quality Warranty</w:t>
            </w:r>
          </w:p>
          <w:p w14:paraId="47B5A230" w14:textId="77777777" w:rsidR="00D7303A" w:rsidRPr="00D7303A" w:rsidRDefault="00D7303A" w:rsidP="00D7303A">
            <w:pPr>
              <w:pStyle w:val="Ru11"/>
              <w:jc w:val="both"/>
            </w:pPr>
            <w:r w:rsidRPr="00D7303A">
              <w:t>The Supplier guarantees the appearance, type, and packaging of the supplied Goods in accordance with the regulatory documents applicable to such Goods, as established by the manufacturers, and in certain cases regardless of their manufacturer.</w:t>
            </w:r>
          </w:p>
          <w:p w14:paraId="221B2686" w14:textId="77777777" w:rsidR="00D7303A" w:rsidRPr="00D7303A" w:rsidRDefault="00D7303A" w:rsidP="00D7303A">
            <w:pPr>
              <w:pStyle w:val="Ru11"/>
              <w:jc w:val="both"/>
            </w:pPr>
            <w:r w:rsidRPr="00D7303A">
              <w:lastRenderedPageBreak/>
              <w:t>The Supplier guarantees the quality and operability of the supplied Goods during the warranty period specified in Clause 6.3 of this Agreement, provided that the Buyer complies with the rules for storage, operation, and maintenance of the Goods.</w:t>
            </w:r>
          </w:p>
          <w:p w14:paraId="1A5A7D3A" w14:textId="0C78C447" w:rsidR="00D7303A" w:rsidRPr="00D7303A" w:rsidRDefault="00D7303A" w:rsidP="00CD6BD9">
            <w:pPr>
              <w:pStyle w:val="Ru11"/>
            </w:pPr>
            <w:r w:rsidRPr="00D7303A">
              <w:t>Quality warranty for the Goods:</w:t>
            </w:r>
            <w:r w:rsidRPr="00D7303A">
              <w:br/>
              <w:t>The warranty period is 12 months from the date of delivery of the batch.</w:t>
            </w:r>
            <w:r w:rsidRPr="00D7303A">
              <w:br/>
              <w:t>In the event of non</w:t>
            </w:r>
            <w:r w:rsidRPr="00D7303A">
              <w:noBreakHyphen/>
              <w:t>conformity of the flux composition, the Buyer shall have the right to return the batch of Goods. In such a case, at the Buyer’s discretion, the non</w:t>
            </w:r>
            <w:r w:rsidRPr="00D7303A">
              <w:noBreakHyphen/>
              <w:t>conforming Goods shall either:</w:t>
            </w:r>
            <w:r w:rsidR="00CD6BD9" w:rsidRPr="00FA286B">
              <w:t xml:space="preserve"> </w:t>
            </w:r>
            <w:r w:rsidRPr="00D7303A">
              <w:t>be replaced with Goods of proper quality at the Supplier’s cost and by the Supplier’s efforts; or</w:t>
            </w:r>
            <w:r w:rsidR="00CD6BD9" w:rsidRPr="00FA286B">
              <w:t xml:space="preserve"> </w:t>
            </w:r>
            <w:r w:rsidRPr="00D7303A">
              <w:t>be fully refunded by the Supplier within the period established by the Buyer.</w:t>
            </w:r>
            <w:r w:rsidR="00CD6BD9" w:rsidRPr="00FA286B">
              <w:t xml:space="preserve"> </w:t>
            </w:r>
            <w:r w:rsidRPr="00D7303A">
              <w:t>The Supplier undertakes to provide the Buyer with the results of the compositional analysis of the Goods prior to dispatch of the batch to the Kumtor mine, as well as a quality passport for each batch of the supplied Goods.</w:t>
            </w:r>
          </w:p>
          <w:p w14:paraId="61B2AFBA" w14:textId="51152B89" w:rsidR="00100839" w:rsidRPr="00CD6BD9" w:rsidRDefault="00CD6BD9" w:rsidP="00CD6BD9">
            <w:pPr>
              <w:pStyle w:val="Ru11"/>
              <w:jc w:val="both"/>
            </w:pPr>
            <w:r w:rsidRPr="00CD6BD9">
              <w:t>In the event of a warranty case caused by the fault of the Supplier, all costs associated with remedying the defects shall be borne by the Supplier.</w:t>
            </w:r>
          </w:p>
        </w:tc>
      </w:tr>
      <w:tr w:rsidR="00100839" w:rsidRPr="00AB33FD" w14:paraId="1CE10D6C" w14:textId="77777777" w:rsidTr="00012B40">
        <w:trPr>
          <w:trHeight w:val="436"/>
        </w:trPr>
        <w:tc>
          <w:tcPr>
            <w:tcW w:w="10080" w:type="dxa"/>
            <w:gridSpan w:val="2"/>
            <w:tcBorders>
              <w:top w:val="single" w:sz="4" w:space="0" w:color="auto"/>
              <w:left w:val="single" w:sz="4" w:space="0" w:color="auto"/>
              <w:bottom w:val="single" w:sz="4" w:space="0" w:color="auto"/>
              <w:right w:val="single" w:sz="4" w:space="0" w:color="auto"/>
            </w:tcBorders>
            <w:hideMark/>
          </w:tcPr>
          <w:p w14:paraId="1EED9E5D" w14:textId="3BD256D1" w:rsidR="00100839" w:rsidRPr="00AB33FD" w:rsidRDefault="00AB33FD" w:rsidP="00AB33FD">
            <w:pPr>
              <w:pStyle w:val="Ru1"/>
            </w:pPr>
            <w:r w:rsidRPr="00AB33FD">
              <w:lastRenderedPageBreak/>
              <w:t xml:space="preserve">Services (Work) </w:t>
            </w:r>
            <w:r w:rsidR="00DC175C">
              <w:t>p</w:t>
            </w:r>
            <w:r w:rsidRPr="00AB33FD">
              <w:t xml:space="preserve">rovided by the Supplier </w:t>
            </w:r>
            <w:r w:rsidR="00DC175C">
              <w:t>d</w:t>
            </w:r>
            <w:r w:rsidRPr="00AB33FD">
              <w:t xml:space="preserve">uring </w:t>
            </w:r>
            <w:r w:rsidR="00DC175C">
              <w:t>d</w:t>
            </w:r>
            <w:r w:rsidRPr="00AB33FD">
              <w:t xml:space="preserve">elivery of the </w:t>
            </w:r>
            <w:r w:rsidR="00DC175C">
              <w:t>g</w:t>
            </w:r>
            <w:r w:rsidRPr="00AB33FD">
              <w:t>oods</w:t>
            </w:r>
            <w:r>
              <w:t xml:space="preserve">: </w:t>
            </w:r>
            <w:r w:rsidR="00DC175C">
              <w:t>n</w:t>
            </w:r>
            <w:r w:rsidRPr="00AB33FD">
              <w:t>ot applicable.</w:t>
            </w:r>
          </w:p>
        </w:tc>
      </w:tr>
      <w:tr w:rsidR="00100839" w:rsidRPr="00574635" w14:paraId="181894EB" w14:textId="77777777" w:rsidTr="00E0420B">
        <w:trPr>
          <w:trHeight w:val="522"/>
        </w:trPr>
        <w:tc>
          <w:tcPr>
            <w:tcW w:w="10080" w:type="dxa"/>
            <w:gridSpan w:val="2"/>
            <w:tcBorders>
              <w:top w:val="single" w:sz="4" w:space="0" w:color="auto"/>
              <w:left w:val="single" w:sz="4" w:space="0" w:color="auto"/>
              <w:bottom w:val="single" w:sz="4" w:space="0" w:color="auto"/>
              <w:right w:val="single" w:sz="4" w:space="0" w:color="auto"/>
            </w:tcBorders>
          </w:tcPr>
          <w:p w14:paraId="6E27A998" w14:textId="000F615B" w:rsidR="00CA7348" w:rsidRPr="00CA7348" w:rsidRDefault="00CA7348" w:rsidP="00CA7348">
            <w:pPr>
              <w:pStyle w:val="Ru1"/>
              <w:jc w:val="both"/>
            </w:pPr>
            <w:r w:rsidRPr="00CA7348">
              <w:t>Responsible Persons (as defined in the General Terms)</w:t>
            </w:r>
            <w:r>
              <w:t xml:space="preserve"> </w:t>
            </w:r>
          </w:p>
          <w:p w14:paraId="0082B537" w14:textId="77777777" w:rsidR="00574635" w:rsidRPr="00574635" w:rsidRDefault="00574635" w:rsidP="00574635">
            <w:pPr>
              <w:pStyle w:val="Ru11"/>
              <w:jc w:val="both"/>
            </w:pPr>
            <w:r w:rsidRPr="00574635">
              <w:t>The responsible person(s) of the Buyer shall be: ___________________</w:t>
            </w:r>
          </w:p>
          <w:p w14:paraId="0E42147C" w14:textId="0B25FFC6" w:rsidR="00100839" w:rsidRPr="00574635" w:rsidRDefault="00574635" w:rsidP="00574635">
            <w:pPr>
              <w:pStyle w:val="Ru11"/>
              <w:jc w:val="both"/>
              <w:rPr>
                <w:rFonts w:cs="Times New Roman"/>
              </w:rPr>
            </w:pPr>
            <w:r w:rsidRPr="00574635">
              <w:rPr>
                <w:rFonts w:cs="Times New Roman"/>
              </w:rPr>
              <w:t>The responsible person(s) of the Supplier shall be: ___________________</w:t>
            </w:r>
          </w:p>
        </w:tc>
      </w:tr>
      <w:tr w:rsidR="00100839" w:rsidRPr="00574635" w14:paraId="7707426C" w14:textId="77777777" w:rsidTr="00E0420B">
        <w:trPr>
          <w:trHeight w:val="886"/>
        </w:trPr>
        <w:tc>
          <w:tcPr>
            <w:tcW w:w="10080" w:type="dxa"/>
            <w:gridSpan w:val="2"/>
            <w:tcBorders>
              <w:top w:val="single" w:sz="4" w:space="0" w:color="auto"/>
              <w:left w:val="single" w:sz="4" w:space="0" w:color="auto"/>
              <w:bottom w:val="single" w:sz="4" w:space="0" w:color="auto"/>
              <w:right w:val="single" w:sz="4" w:space="0" w:color="auto"/>
            </w:tcBorders>
          </w:tcPr>
          <w:p w14:paraId="0845C0EF" w14:textId="3F739EFC" w:rsidR="00100839" w:rsidRPr="00574635" w:rsidRDefault="00574635" w:rsidP="00574635">
            <w:pPr>
              <w:pStyle w:val="Ru1"/>
              <w:jc w:val="both"/>
            </w:pPr>
            <w:r w:rsidRPr="00574635">
              <w:t>Each Party hereby confirms that it has received its copy of the Agreement and that it has fully reviewed the contents of the Agreement, including the General Terms, and agrees to and accepts all terms and conditions contained therein.</w:t>
            </w:r>
          </w:p>
        </w:tc>
      </w:tr>
      <w:tr w:rsidR="00100839" w:rsidRPr="00CC1C56" w14:paraId="39F3BD89" w14:textId="77777777" w:rsidTr="009977AA">
        <w:trPr>
          <w:trHeight w:val="1606"/>
        </w:trPr>
        <w:tc>
          <w:tcPr>
            <w:tcW w:w="10080" w:type="dxa"/>
            <w:gridSpan w:val="2"/>
            <w:tcBorders>
              <w:top w:val="single" w:sz="4" w:space="0" w:color="auto"/>
              <w:left w:val="single" w:sz="4" w:space="0" w:color="auto"/>
              <w:bottom w:val="single" w:sz="4" w:space="0" w:color="auto"/>
              <w:right w:val="single" w:sz="4" w:space="0" w:color="auto"/>
            </w:tcBorders>
            <w:hideMark/>
          </w:tcPr>
          <w:p w14:paraId="00D1F18D" w14:textId="77777777" w:rsidR="004E1632" w:rsidRPr="004E1632" w:rsidRDefault="004E1632" w:rsidP="004E1632">
            <w:pPr>
              <w:pStyle w:val="Ru1"/>
              <w:jc w:val="both"/>
            </w:pPr>
            <w:r w:rsidRPr="004E1632">
              <w:t>This Agreement enters into force on the date of its signing by both Parties and shall remain in effect until full performance by the Parties of their obligations arising under this Agreement.</w:t>
            </w:r>
          </w:p>
          <w:p w14:paraId="381F6B31" w14:textId="77777777" w:rsidR="004E1632" w:rsidRPr="004E1632" w:rsidRDefault="004E1632" w:rsidP="004E1632">
            <w:pPr>
              <w:pStyle w:val="Ru1"/>
              <w:numPr>
                <w:ilvl w:val="0"/>
                <w:numId w:val="0"/>
              </w:numPr>
              <w:jc w:val="both"/>
            </w:pPr>
            <w:r w:rsidRPr="004E1632">
              <w:t>Termination of this Agreement on any grounds shall not release the Parties from:</w:t>
            </w:r>
          </w:p>
          <w:p w14:paraId="1F741AD3" w14:textId="48FE1F6D" w:rsidR="00100839" w:rsidRPr="004E1632" w:rsidRDefault="00100839" w:rsidP="007B51EE">
            <w:pPr>
              <w:spacing w:line="240" w:lineRule="auto"/>
              <w:ind w:left="331" w:hanging="116"/>
              <w:jc w:val="both"/>
              <w:rPr>
                <w:rFonts w:ascii="Times New Roman" w:hAnsi="Times New Roman" w:cs="Times New Roman"/>
              </w:rPr>
            </w:pPr>
            <w:r w:rsidRPr="004E1632">
              <w:rPr>
                <w:rFonts w:ascii="Times New Roman" w:hAnsi="Times New Roman" w:cs="Times New Roman"/>
                <w:sz w:val="24"/>
                <w:szCs w:val="24"/>
              </w:rPr>
              <w:t xml:space="preserve">- </w:t>
            </w:r>
            <w:r w:rsidR="004E1632" w:rsidRPr="004E1632">
              <w:rPr>
                <w:rFonts w:ascii="Times New Roman" w:hAnsi="Times New Roman" w:cs="Times New Roman"/>
              </w:rPr>
              <w:t xml:space="preserve">performing obligations that arose prior to such </w:t>
            </w:r>
            <w:proofErr w:type="gramStart"/>
            <w:r w:rsidR="004E1632" w:rsidRPr="004E1632">
              <w:rPr>
                <w:rFonts w:ascii="Times New Roman" w:hAnsi="Times New Roman" w:cs="Times New Roman"/>
              </w:rPr>
              <w:t>termination;</w:t>
            </w:r>
            <w:proofErr w:type="gramEnd"/>
          </w:p>
          <w:p w14:paraId="5EDFCA14" w14:textId="2FDC75A7" w:rsidR="00100839" w:rsidRPr="00CC1C56" w:rsidRDefault="007B51EE" w:rsidP="009977AA">
            <w:pPr>
              <w:jc w:val="both"/>
              <w:rPr>
                <w:rFonts w:ascii="Times New Roman" w:hAnsi="Times New Roman" w:cs="Times New Roman"/>
              </w:rPr>
            </w:pPr>
            <w:r w:rsidRPr="00CC1C56">
              <w:t xml:space="preserve">     </w:t>
            </w:r>
            <w:r w:rsidR="00100839" w:rsidRPr="00CC1C56">
              <w:t xml:space="preserve">- </w:t>
            </w:r>
            <w:r w:rsidR="00CC1C56" w:rsidRPr="00CC1C56">
              <w:rPr>
                <w:rFonts w:ascii="Times New Roman" w:hAnsi="Times New Roman" w:cs="Times New Roman"/>
              </w:rPr>
              <w:t>liability for any breach that occurred prior to such termination.</w:t>
            </w:r>
          </w:p>
          <w:p w14:paraId="4A58564E" w14:textId="77777777" w:rsidR="00100839" w:rsidRPr="00CC1C56" w:rsidRDefault="00100839" w:rsidP="007B51EE">
            <w:pPr>
              <w:pStyle w:val="a0"/>
              <w:rPr>
                <w:lang w:val="en-US"/>
              </w:rPr>
            </w:pPr>
          </w:p>
        </w:tc>
      </w:tr>
      <w:tr w:rsidR="00877089" w:rsidRPr="0072295C" w14:paraId="18B5448C" w14:textId="77777777" w:rsidTr="00E0420B">
        <w:trPr>
          <w:trHeight w:val="355"/>
        </w:trPr>
        <w:tc>
          <w:tcPr>
            <w:tcW w:w="10080" w:type="dxa"/>
            <w:gridSpan w:val="2"/>
            <w:tcBorders>
              <w:top w:val="single" w:sz="4" w:space="0" w:color="auto"/>
              <w:left w:val="single" w:sz="4" w:space="0" w:color="auto"/>
              <w:bottom w:val="single" w:sz="4" w:space="0" w:color="auto"/>
              <w:right w:val="single" w:sz="4" w:space="0" w:color="auto"/>
            </w:tcBorders>
          </w:tcPr>
          <w:p w14:paraId="59C5EA2A" w14:textId="4E8AFA38" w:rsidR="00877089" w:rsidRPr="0072295C" w:rsidRDefault="0072295C" w:rsidP="0072295C">
            <w:pPr>
              <w:pStyle w:val="Ru1"/>
              <w:jc w:val="center"/>
            </w:pPr>
            <w:r w:rsidRPr="0072295C">
              <w:t>Addresses, Banking Details, and Signatures of the Parties</w:t>
            </w:r>
          </w:p>
        </w:tc>
      </w:tr>
      <w:tr w:rsidR="001E1429" w:rsidRPr="00DF5F6F" w14:paraId="758814A6" w14:textId="77777777" w:rsidTr="006E4163">
        <w:trPr>
          <w:trHeight w:val="4666"/>
        </w:trPr>
        <w:tc>
          <w:tcPr>
            <w:tcW w:w="5040" w:type="dxa"/>
            <w:tcBorders>
              <w:top w:val="single" w:sz="4" w:space="0" w:color="auto"/>
              <w:left w:val="single" w:sz="4" w:space="0" w:color="auto"/>
              <w:bottom w:val="single" w:sz="4" w:space="0" w:color="auto"/>
              <w:right w:val="single" w:sz="4" w:space="0" w:color="auto"/>
            </w:tcBorders>
            <w:hideMark/>
          </w:tcPr>
          <w:p w14:paraId="0B272E75" w14:textId="77777777" w:rsidR="00AA160D" w:rsidRPr="00AA160D" w:rsidRDefault="00AA160D" w:rsidP="00AA160D">
            <w:pPr>
              <w:jc w:val="both"/>
              <w:rPr>
                <w:rFonts w:ascii="Times New Roman" w:eastAsia="Calibri" w:hAnsi="Times New Roman" w:cs="Times New Roman"/>
                <w:b/>
                <w:bCs/>
                <w:color w:val="000000" w:themeColor="text1"/>
              </w:rPr>
            </w:pPr>
            <w:r w:rsidRPr="00AA160D">
              <w:rPr>
                <w:rFonts w:ascii="Times New Roman" w:eastAsia="Calibri" w:hAnsi="Times New Roman" w:cs="Times New Roman"/>
                <w:b/>
                <w:bCs/>
                <w:color w:val="000000" w:themeColor="text1"/>
              </w:rPr>
              <w:t>Buyer:</w:t>
            </w:r>
          </w:p>
          <w:p w14:paraId="792DE90F" w14:textId="77777777" w:rsidR="00AA160D" w:rsidRPr="00F02562" w:rsidRDefault="00AA160D" w:rsidP="00AA160D">
            <w:pPr>
              <w:jc w:val="both"/>
              <w:rPr>
                <w:rFonts w:ascii="Times New Roman" w:eastAsia="Calibri" w:hAnsi="Times New Roman" w:cs="Times New Roman"/>
                <w:b/>
                <w:bCs/>
                <w:color w:val="000000" w:themeColor="text1"/>
              </w:rPr>
            </w:pPr>
            <w:r w:rsidRPr="00F02562">
              <w:rPr>
                <w:rFonts w:ascii="Times New Roman" w:eastAsia="Calibri" w:hAnsi="Times New Roman" w:cs="Times New Roman"/>
                <w:b/>
                <w:bCs/>
                <w:color w:val="000000" w:themeColor="text1"/>
              </w:rPr>
              <w:t>CJSC “Kumtor Gold Company”</w:t>
            </w:r>
          </w:p>
          <w:p w14:paraId="7152EB3E" w14:textId="77777777" w:rsidR="00AA160D" w:rsidRPr="00AA160D" w:rsidRDefault="00AA160D" w:rsidP="00AA160D">
            <w:pPr>
              <w:jc w:val="both"/>
              <w:rPr>
                <w:rFonts w:ascii="Times New Roman" w:eastAsia="Calibri" w:hAnsi="Times New Roman" w:cs="Times New Roman"/>
                <w:color w:val="000000" w:themeColor="text1"/>
              </w:rPr>
            </w:pPr>
            <w:r w:rsidRPr="00AA160D">
              <w:rPr>
                <w:rFonts w:ascii="Times New Roman" w:eastAsia="Calibri" w:hAnsi="Times New Roman" w:cs="Times New Roman"/>
                <w:color w:val="000000" w:themeColor="text1"/>
              </w:rPr>
              <w:t>TIN: 01602199310079</w:t>
            </w:r>
          </w:p>
          <w:p w14:paraId="1517A109" w14:textId="77777777" w:rsidR="00AA160D" w:rsidRPr="00AA160D" w:rsidRDefault="00AA160D" w:rsidP="00AA160D">
            <w:pPr>
              <w:jc w:val="both"/>
              <w:rPr>
                <w:rFonts w:ascii="Times New Roman" w:eastAsia="Calibri" w:hAnsi="Times New Roman" w:cs="Times New Roman"/>
                <w:color w:val="000000" w:themeColor="text1"/>
              </w:rPr>
            </w:pPr>
            <w:r w:rsidRPr="00AA160D">
              <w:rPr>
                <w:rFonts w:ascii="Times New Roman" w:eastAsia="Calibri" w:hAnsi="Times New Roman" w:cs="Times New Roman"/>
                <w:color w:val="000000" w:themeColor="text1"/>
              </w:rPr>
              <w:t>Address: 24 Ibraimov Ave., Bishkek, Kyrgyz Republic</w:t>
            </w:r>
          </w:p>
          <w:p w14:paraId="4689A552" w14:textId="77777777" w:rsidR="00AA160D" w:rsidRPr="00AA160D" w:rsidRDefault="00AA160D" w:rsidP="00AA160D">
            <w:pPr>
              <w:jc w:val="both"/>
              <w:rPr>
                <w:rFonts w:ascii="Times New Roman" w:eastAsia="Calibri" w:hAnsi="Times New Roman" w:cs="Times New Roman"/>
                <w:color w:val="000000" w:themeColor="text1"/>
              </w:rPr>
            </w:pPr>
            <w:r w:rsidRPr="00AA160D">
              <w:rPr>
                <w:rFonts w:ascii="Times New Roman" w:eastAsia="Calibri" w:hAnsi="Times New Roman" w:cs="Times New Roman"/>
                <w:color w:val="000000" w:themeColor="text1"/>
              </w:rPr>
              <w:t>Banking Details:</w:t>
            </w:r>
          </w:p>
          <w:p w14:paraId="29980678" w14:textId="77777777" w:rsidR="00AA160D" w:rsidRPr="00AA160D" w:rsidRDefault="00AA160D" w:rsidP="00AA160D">
            <w:pPr>
              <w:jc w:val="both"/>
              <w:rPr>
                <w:rFonts w:ascii="Times New Roman" w:eastAsia="Calibri" w:hAnsi="Times New Roman" w:cs="Times New Roman"/>
                <w:color w:val="000000" w:themeColor="text1"/>
              </w:rPr>
            </w:pPr>
            <w:r w:rsidRPr="00AA160D">
              <w:rPr>
                <w:rFonts w:ascii="Times New Roman" w:eastAsia="Calibri" w:hAnsi="Times New Roman" w:cs="Times New Roman"/>
                <w:color w:val="000000" w:themeColor="text1"/>
              </w:rPr>
              <w:t>Beneficiary Bank: OJSC “</w:t>
            </w:r>
            <w:proofErr w:type="spellStart"/>
            <w:r w:rsidRPr="00AA160D">
              <w:rPr>
                <w:rFonts w:ascii="Times New Roman" w:eastAsia="Calibri" w:hAnsi="Times New Roman" w:cs="Times New Roman"/>
                <w:color w:val="000000" w:themeColor="text1"/>
              </w:rPr>
              <w:t>Aiyl</w:t>
            </w:r>
            <w:proofErr w:type="spellEnd"/>
            <w:r w:rsidRPr="00AA160D">
              <w:rPr>
                <w:rFonts w:ascii="Times New Roman" w:eastAsia="Calibri" w:hAnsi="Times New Roman" w:cs="Times New Roman"/>
                <w:color w:val="000000" w:themeColor="text1"/>
              </w:rPr>
              <w:t xml:space="preserve"> Bank”</w:t>
            </w:r>
          </w:p>
          <w:p w14:paraId="483CEE9A" w14:textId="77777777" w:rsidR="00AA160D" w:rsidRPr="00AA160D" w:rsidRDefault="00AA160D" w:rsidP="00AA160D">
            <w:pPr>
              <w:jc w:val="both"/>
              <w:rPr>
                <w:rFonts w:ascii="Times New Roman" w:eastAsia="Calibri" w:hAnsi="Times New Roman" w:cs="Times New Roman"/>
                <w:color w:val="000000" w:themeColor="text1"/>
              </w:rPr>
            </w:pPr>
            <w:r w:rsidRPr="00AA160D">
              <w:rPr>
                <w:rFonts w:ascii="Times New Roman" w:eastAsia="Calibri" w:hAnsi="Times New Roman" w:cs="Times New Roman"/>
                <w:color w:val="000000" w:themeColor="text1"/>
              </w:rPr>
              <w:t>Beneficiary Account No.: 1350100020023658</w:t>
            </w:r>
          </w:p>
          <w:p w14:paraId="649A6EF2" w14:textId="77777777" w:rsidR="00AA160D" w:rsidRPr="00AA160D" w:rsidRDefault="00AA160D" w:rsidP="00AA160D">
            <w:pPr>
              <w:jc w:val="both"/>
              <w:rPr>
                <w:rFonts w:ascii="Times New Roman" w:eastAsia="Calibri" w:hAnsi="Times New Roman" w:cs="Times New Roman"/>
                <w:color w:val="000000" w:themeColor="text1"/>
              </w:rPr>
            </w:pPr>
            <w:r w:rsidRPr="00AA160D">
              <w:rPr>
                <w:rFonts w:ascii="Times New Roman" w:eastAsia="Calibri" w:hAnsi="Times New Roman" w:cs="Times New Roman"/>
                <w:color w:val="000000" w:themeColor="text1"/>
              </w:rPr>
              <w:t>SWIFT: AIYLKG22</w:t>
            </w:r>
          </w:p>
          <w:p w14:paraId="139F346D" w14:textId="77777777" w:rsidR="00AA160D" w:rsidRPr="00AA160D" w:rsidRDefault="00AA160D" w:rsidP="00AA160D">
            <w:pPr>
              <w:jc w:val="both"/>
              <w:rPr>
                <w:rFonts w:ascii="Times New Roman" w:eastAsia="Calibri" w:hAnsi="Times New Roman" w:cs="Times New Roman"/>
                <w:color w:val="000000" w:themeColor="text1"/>
              </w:rPr>
            </w:pPr>
            <w:r w:rsidRPr="00AA160D">
              <w:rPr>
                <w:rFonts w:ascii="Times New Roman" w:eastAsia="Calibri" w:hAnsi="Times New Roman" w:cs="Times New Roman"/>
                <w:color w:val="000000" w:themeColor="text1"/>
              </w:rPr>
              <w:t>Intermediary Bank:</w:t>
            </w:r>
          </w:p>
          <w:p w14:paraId="5DAAEC66" w14:textId="77777777" w:rsidR="00AA160D" w:rsidRPr="00AA160D" w:rsidRDefault="00AA160D" w:rsidP="00AA160D">
            <w:pPr>
              <w:jc w:val="both"/>
              <w:rPr>
                <w:rFonts w:ascii="Times New Roman" w:eastAsia="Calibri" w:hAnsi="Times New Roman" w:cs="Times New Roman"/>
                <w:color w:val="000000" w:themeColor="text1"/>
              </w:rPr>
            </w:pPr>
            <w:r w:rsidRPr="00AA160D">
              <w:rPr>
                <w:rFonts w:ascii="Times New Roman" w:eastAsia="Calibri" w:hAnsi="Times New Roman" w:cs="Times New Roman"/>
                <w:color w:val="000000" w:themeColor="text1"/>
              </w:rPr>
              <w:t>The Bank of New York Mellon, New York, USA</w:t>
            </w:r>
          </w:p>
          <w:p w14:paraId="013BE4BE" w14:textId="77777777" w:rsidR="00AA160D" w:rsidRPr="00AA160D" w:rsidRDefault="00AA160D" w:rsidP="00AA160D">
            <w:pPr>
              <w:jc w:val="both"/>
              <w:rPr>
                <w:rFonts w:ascii="Times New Roman" w:eastAsia="Calibri" w:hAnsi="Times New Roman" w:cs="Times New Roman"/>
                <w:color w:val="000000" w:themeColor="text1"/>
              </w:rPr>
            </w:pPr>
            <w:r w:rsidRPr="00AA160D">
              <w:rPr>
                <w:rFonts w:ascii="Times New Roman" w:eastAsia="Calibri" w:hAnsi="Times New Roman" w:cs="Times New Roman"/>
                <w:color w:val="000000" w:themeColor="text1"/>
              </w:rPr>
              <w:t>SWIFT: IRVTUS3N</w:t>
            </w:r>
          </w:p>
          <w:p w14:paraId="71C2FEC6" w14:textId="77777777" w:rsidR="00AA160D" w:rsidRPr="00AA160D" w:rsidRDefault="00AA160D" w:rsidP="00AA160D">
            <w:pPr>
              <w:jc w:val="both"/>
              <w:rPr>
                <w:rFonts w:ascii="Times New Roman" w:eastAsia="Calibri" w:hAnsi="Times New Roman" w:cs="Times New Roman"/>
                <w:color w:val="000000" w:themeColor="text1"/>
              </w:rPr>
            </w:pPr>
            <w:r w:rsidRPr="00AA160D">
              <w:rPr>
                <w:rFonts w:ascii="Times New Roman" w:eastAsia="Calibri" w:hAnsi="Times New Roman" w:cs="Times New Roman"/>
                <w:color w:val="000000" w:themeColor="text1"/>
              </w:rPr>
              <w:t>Account No.: 8900372605</w:t>
            </w:r>
          </w:p>
          <w:p w14:paraId="60B4E325" w14:textId="77777777" w:rsidR="00AA160D" w:rsidRPr="00AA160D" w:rsidRDefault="00AA160D" w:rsidP="00AA160D">
            <w:pPr>
              <w:jc w:val="both"/>
              <w:rPr>
                <w:rFonts w:ascii="Times New Roman" w:eastAsia="Calibri" w:hAnsi="Times New Roman" w:cs="Times New Roman"/>
                <w:color w:val="000000" w:themeColor="text1"/>
              </w:rPr>
            </w:pPr>
            <w:r w:rsidRPr="00AA160D">
              <w:rPr>
                <w:rFonts w:ascii="Times New Roman" w:eastAsia="Calibri" w:hAnsi="Times New Roman" w:cs="Times New Roman"/>
                <w:color w:val="000000" w:themeColor="text1"/>
              </w:rPr>
              <w:t>Correspondent Bank:</w:t>
            </w:r>
          </w:p>
          <w:p w14:paraId="167AF981" w14:textId="77777777" w:rsidR="00AA160D" w:rsidRPr="00AA160D" w:rsidRDefault="00AA160D" w:rsidP="00AA160D">
            <w:pPr>
              <w:jc w:val="both"/>
              <w:rPr>
                <w:rFonts w:ascii="Times New Roman" w:eastAsia="Calibri" w:hAnsi="Times New Roman" w:cs="Times New Roman"/>
                <w:color w:val="000000" w:themeColor="text1"/>
              </w:rPr>
            </w:pPr>
            <w:r w:rsidRPr="00AA160D">
              <w:rPr>
                <w:rFonts w:ascii="Times New Roman" w:eastAsia="Calibri" w:hAnsi="Times New Roman" w:cs="Times New Roman"/>
                <w:color w:val="000000" w:themeColor="text1"/>
              </w:rPr>
              <w:t>JSC Halyk Bank, Almaty, Kazakhstan</w:t>
            </w:r>
          </w:p>
          <w:p w14:paraId="06C29565" w14:textId="77777777" w:rsidR="00AA160D" w:rsidRPr="00AA160D" w:rsidRDefault="00AA160D" w:rsidP="00AA160D">
            <w:pPr>
              <w:jc w:val="both"/>
              <w:rPr>
                <w:rFonts w:ascii="Times New Roman" w:eastAsia="Calibri" w:hAnsi="Times New Roman" w:cs="Times New Roman"/>
                <w:color w:val="000000" w:themeColor="text1"/>
              </w:rPr>
            </w:pPr>
            <w:r w:rsidRPr="00AA160D">
              <w:rPr>
                <w:rFonts w:ascii="Times New Roman" w:eastAsia="Calibri" w:hAnsi="Times New Roman" w:cs="Times New Roman"/>
                <w:color w:val="000000" w:themeColor="text1"/>
              </w:rPr>
              <w:t>SWIFT: HSBKKZKX</w:t>
            </w:r>
          </w:p>
          <w:p w14:paraId="71E9FAC3" w14:textId="77777777" w:rsidR="00AA160D" w:rsidRPr="00AA160D" w:rsidRDefault="00AA160D" w:rsidP="00AA160D">
            <w:pPr>
              <w:jc w:val="both"/>
              <w:rPr>
                <w:rFonts w:ascii="Times New Roman" w:eastAsia="Calibri" w:hAnsi="Times New Roman" w:cs="Times New Roman"/>
                <w:color w:val="000000" w:themeColor="text1"/>
              </w:rPr>
            </w:pPr>
            <w:r w:rsidRPr="00AA160D">
              <w:rPr>
                <w:rFonts w:ascii="Times New Roman" w:eastAsia="Calibri" w:hAnsi="Times New Roman" w:cs="Times New Roman"/>
                <w:color w:val="000000" w:themeColor="text1"/>
              </w:rPr>
              <w:t>Account No.: KZ116010011000161744</w:t>
            </w:r>
          </w:p>
          <w:p w14:paraId="3845F816" w14:textId="77777777" w:rsidR="00AA160D" w:rsidRPr="00AA160D" w:rsidRDefault="00AA160D" w:rsidP="00AA160D">
            <w:pPr>
              <w:jc w:val="both"/>
              <w:rPr>
                <w:rFonts w:ascii="Times New Roman" w:eastAsia="Calibri" w:hAnsi="Times New Roman" w:cs="Times New Roman"/>
                <w:color w:val="000000" w:themeColor="text1"/>
              </w:rPr>
            </w:pPr>
            <w:r w:rsidRPr="00AA160D">
              <w:rPr>
                <w:rFonts w:ascii="Times New Roman" w:eastAsia="Calibri" w:hAnsi="Times New Roman" w:cs="Times New Roman"/>
                <w:color w:val="000000" w:themeColor="text1"/>
              </w:rPr>
              <w:t>Phone: +996‑312‑900707</w:t>
            </w:r>
          </w:p>
          <w:p w14:paraId="5551FD8D" w14:textId="6F4B3789" w:rsidR="001E1429" w:rsidRPr="00AA160D" w:rsidRDefault="00AA160D" w:rsidP="00AA160D">
            <w:pPr>
              <w:jc w:val="both"/>
              <w:rPr>
                <w:rFonts w:ascii="Times New Roman" w:hAnsi="Times New Roman" w:cs="Times New Roman"/>
              </w:rPr>
            </w:pPr>
            <w:r w:rsidRPr="00AA160D">
              <w:rPr>
                <w:rFonts w:ascii="Times New Roman" w:eastAsia="Calibri" w:hAnsi="Times New Roman" w:cs="Times New Roman"/>
                <w:color w:val="000000" w:themeColor="text1"/>
              </w:rPr>
              <w:t>Fax: +996‑312‑591526</w:t>
            </w:r>
          </w:p>
        </w:tc>
        <w:tc>
          <w:tcPr>
            <w:tcW w:w="5040" w:type="dxa"/>
            <w:tcBorders>
              <w:top w:val="single" w:sz="4" w:space="0" w:color="auto"/>
              <w:left w:val="single" w:sz="4" w:space="0" w:color="auto"/>
              <w:bottom w:val="single" w:sz="4" w:space="0" w:color="auto"/>
              <w:right w:val="single" w:sz="4" w:space="0" w:color="auto"/>
            </w:tcBorders>
          </w:tcPr>
          <w:p w14:paraId="073D34C5" w14:textId="199008AB" w:rsidR="001E1429" w:rsidRPr="00F8706C" w:rsidRDefault="00BB1C5B" w:rsidP="001E1429">
            <w:pPr>
              <w:pStyle w:val="a0"/>
              <w:ind w:left="0"/>
              <w:jc w:val="left"/>
              <w:rPr>
                <w:b/>
                <w:bCs/>
              </w:rPr>
            </w:pPr>
            <w:r>
              <w:rPr>
                <w:b/>
                <w:bCs/>
                <w:lang w:val="en-US"/>
              </w:rPr>
              <w:t>Supplier</w:t>
            </w:r>
            <w:r w:rsidR="001E1429" w:rsidRPr="00F8706C">
              <w:rPr>
                <w:b/>
                <w:bCs/>
              </w:rPr>
              <w:t>:</w:t>
            </w:r>
          </w:p>
          <w:p w14:paraId="76A593EA" w14:textId="4D1AE379" w:rsidR="00BF34DB" w:rsidRPr="00746BC9" w:rsidRDefault="00DF2FF3" w:rsidP="00BF34DB">
            <w:pPr>
              <w:pStyle w:val="a0"/>
              <w:ind w:left="0"/>
              <w:rPr>
                <w:color w:val="000000" w:themeColor="text1"/>
              </w:rPr>
            </w:pPr>
            <w:r w:rsidRPr="00746BC9">
              <w:rPr>
                <w:color w:val="000000" w:themeColor="text1"/>
              </w:rPr>
              <w:t>_____________________</w:t>
            </w:r>
          </w:p>
          <w:p w14:paraId="1126979A" w14:textId="214F6EB6" w:rsidR="00DF2FF3" w:rsidRPr="00746BC9" w:rsidRDefault="00BB1C5B" w:rsidP="00BF34DB">
            <w:pPr>
              <w:pStyle w:val="a0"/>
              <w:ind w:left="0"/>
              <w:rPr>
                <w:color w:val="000000" w:themeColor="text1"/>
                <w:lang w:val="en-US"/>
              </w:rPr>
            </w:pPr>
            <w:r w:rsidRPr="00746BC9">
              <w:rPr>
                <w:color w:val="000000" w:themeColor="text1"/>
                <w:lang w:val="en-US"/>
              </w:rPr>
              <w:t>TIN</w:t>
            </w:r>
            <w:r w:rsidR="00DF2FF3" w:rsidRPr="00746BC9">
              <w:rPr>
                <w:color w:val="000000" w:themeColor="text1"/>
                <w:lang w:val="en-US"/>
              </w:rPr>
              <w:t>:</w:t>
            </w:r>
          </w:p>
          <w:p w14:paraId="339131AE" w14:textId="47DB7062" w:rsidR="00BF34DB" w:rsidRPr="00746BC9" w:rsidRDefault="00BB1C5B" w:rsidP="00BF34DB">
            <w:pPr>
              <w:pStyle w:val="a0"/>
              <w:ind w:left="0"/>
              <w:rPr>
                <w:color w:val="000000" w:themeColor="text1"/>
                <w:lang w:val="en-US"/>
              </w:rPr>
            </w:pPr>
            <w:r w:rsidRPr="00746BC9">
              <w:rPr>
                <w:color w:val="000000" w:themeColor="text1"/>
                <w:lang w:val="en-US"/>
              </w:rPr>
              <w:t>Address</w:t>
            </w:r>
            <w:r w:rsidR="00BF34DB" w:rsidRPr="00746BC9">
              <w:rPr>
                <w:color w:val="000000" w:themeColor="text1"/>
                <w:lang w:val="en-US"/>
              </w:rPr>
              <w:t xml:space="preserve">: </w:t>
            </w:r>
          </w:p>
          <w:p w14:paraId="5ABCE914" w14:textId="77777777" w:rsidR="00DE00B8" w:rsidRPr="00746BC9" w:rsidRDefault="00DE00B8" w:rsidP="00BF34DB">
            <w:pPr>
              <w:pStyle w:val="a0"/>
              <w:ind w:left="0"/>
              <w:rPr>
                <w:color w:val="000000" w:themeColor="text1"/>
                <w:lang w:val="en-US"/>
              </w:rPr>
            </w:pPr>
          </w:p>
          <w:p w14:paraId="7C39FA24" w14:textId="5F649940" w:rsidR="00BF34DB" w:rsidRPr="00746BC9" w:rsidRDefault="00BB1C5B" w:rsidP="00BF34DB">
            <w:pPr>
              <w:pStyle w:val="a0"/>
              <w:ind w:left="0"/>
              <w:rPr>
                <w:color w:val="000000" w:themeColor="text1"/>
                <w:lang w:val="en-US"/>
              </w:rPr>
            </w:pPr>
            <w:r w:rsidRPr="00746BC9">
              <w:rPr>
                <w:color w:val="000000" w:themeColor="text1"/>
                <w:lang w:val="en-US"/>
              </w:rPr>
              <w:t>Banking Details</w:t>
            </w:r>
            <w:r w:rsidR="00BF34DB" w:rsidRPr="00746BC9">
              <w:rPr>
                <w:color w:val="000000" w:themeColor="text1"/>
                <w:lang w:val="en-US"/>
              </w:rPr>
              <w:t xml:space="preserve">: </w:t>
            </w:r>
          </w:p>
          <w:p w14:paraId="573E3B40" w14:textId="14BA43F4" w:rsidR="00BF34DB" w:rsidRPr="00746BC9" w:rsidRDefault="00BE3AD4" w:rsidP="00BF34DB">
            <w:pPr>
              <w:pStyle w:val="a0"/>
              <w:ind w:left="0"/>
              <w:rPr>
                <w:color w:val="000000" w:themeColor="text1"/>
                <w:lang w:val="en-US"/>
              </w:rPr>
            </w:pPr>
            <w:r w:rsidRPr="00746BC9">
              <w:rPr>
                <w:color w:val="000000" w:themeColor="text1"/>
                <w:lang w:val="en-US"/>
              </w:rPr>
              <w:t>Beneficiary</w:t>
            </w:r>
            <w:r w:rsidR="00BF34DB" w:rsidRPr="00746BC9">
              <w:rPr>
                <w:color w:val="000000" w:themeColor="text1"/>
                <w:lang w:val="en-US"/>
              </w:rPr>
              <w:t xml:space="preserve">: </w:t>
            </w:r>
          </w:p>
          <w:p w14:paraId="0973EFFA" w14:textId="1300A588" w:rsidR="00BF34DB" w:rsidRPr="00746BC9" w:rsidRDefault="00BE3AD4" w:rsidP="00BF34DB">
            <w:pPr>
              <w:tabs>
                <w:tab w:val="left" w:pos="568"/>
                <w:tab w:val="left" w:pos="1702"/>
                <w:tab w:val="left" w:pos="4820"/>
              </w:tabs>
              <w:spacing w:line="240" w:lineRule="atLeast"/>
              <w:ind w:right="5"/>
              <w:jc w:val="both"/>
              <w:rPr>
                <w:rFonts w:ascii="Times New Roman" w:hAnsi="Times New Roman" w:cs="Times New Roman"/>
                <w:color w:val="000000" w:themeColor="text1"/>
              </w:rPr>
            </w:pPr>
            <w:r w:rsidRPr="00746BC9">
              <w:rPr>
                <w:rFonts w:ascii="Times New Roman" w:hAnsi="Times New Roman" w:cs="Times New Roman"/>
                <w:color w:val="000000" w:themeColor="text1"/>
              </w:rPr>
              <w:t>Account No.</w:t>
            </w:r>
            <w:r w:rsidR="00BF34DB" w:rsidRPr="00746BC9">
              <w:rPr>
                <w:rFonts w:ascii="Times New Roman" w:hAnsi="Times New Roman" w:cs="Times New Roman"/>
                <w:color w:val="000000" w:themeColor="text1"/>
              </w:rPr>
              <w:t xml:space="preserve">: </w:t>
            </w:r>
          </w:p>
          <w:p w14:paraId="3FCA089C" w14:textId="3BCA0F8A" w:rsidR="00BF34DB" w:rsidRPr="00746BC9" w:rsidRDefault="00BE3AD4" w:rsidP="00BF34DB">
            <w:pPr>
              <w:rPr>
                <w:rFonts w:ascii="Times New Roman" w:hAnsi="Times New Roman" w:cs="Times New Roman"/>
                <w:color w:val="000000" w:themeColor="text1"/>
              </w:rPr>
            </w:pPr>
            <w:r w:rsidRPr="00746BC9">
              <w:rPr>
                <w:rFonts w:ascii="Times New Roman" w:hAnsi="Times New Roman" w:cs="Times New Roman"/>
                <w:color w:val="000000" w:themeColor="text1"/>
              </w:rPr>
              <w:t>Beneficiary Bank</w:t>
            </w:r>
            <w:r w:rsidR="00BF34DB" w:rsidRPr="00746BC9">
              <w:rPr>
                <w:rFonts w:ascii="Times New Roman" w:hAnsi="Times New Roman" w:cs="Times New Roman"/>
                <w:color w:val="000000" w:themeColor="text1"/>
              </w:rPr>
              <w:t xml:space="preserve">: </w:t>
            </w:r>
          </w:p>
          <w:p w14:paraId="44B92AC1" w14:textId="5725B62B" w:rsidR="00BF34DB" w:rsidRPr="00746BC9" w:rsidRDefault="00BF34DB" w:rsidP="00BF34DB">
            <w:pPr>
              <w:pStyle w:val="a0"/>
              <w:ind w:left="0"/>
              <w:rPr>
                <w:color w:val="000000" w:themeColor="text1"/>
                <w:lang w:val="en-US"/>
              </w:rPr>
            </w:pPr>
            <w:r w:rsidRPr="00746BC9">
              <w:rPr>
                <w:color w:val="000000" w:themeColor="text1"/>
                <w:lang w:val="en-US"/>
              </w:rPr>
              <w:t xml:space="preserve">SWIFT/BIC: </w:t>
            </w:r>
          </w:p>
          <w:p w14:paraId="0EA9FF0A" w14:textId="77777777" w:rsidR="00BF34DB" w:rsidRPr="00746BC9" w:rsidRDefault="00BF34DB" w:rsidP="00BF34DB">
            <w:pPr>
              <w:rPr>
                <w:rFonts w:ascii="Times New Roman" w:hAnsi="Times New Roman" w:cs="Times New Roman"/>
                <w:color w:val="000000" w:themeColor="text1"/>
              </w:rPr>
            </w:pPr>
          </w:p>
          <w:p w14:paraId="3F414B03" w14:textId="4113CBEE" w:rsidR="001E1429" w:rsidRPr="00746BC9" w:rsidRDefault="00746BC9" w:rsidP="00DE00B8">
            <w:pPr>
              <w:pStyle w:val="a0"/>
              <w:ind w:left="0"/>
              <w:rPr>
                <w:color w:val="000000" w:themeColor="text1"/>
                <w:lang w:val="en-US"/>
              </w:rPr>
            </w:pPr>
            <w:r w:rsidRPr="00746BC9">
              <w:rPr>
                <w:color w:val="000000" w:themeColor="text1"/>
                <w:lang w:val="en-US"/>
              </w:rPr>
              <w:t>Phone</w:t>
            </w:r>
            <w:r w:rsidR="00BF34DB" w:rsidRPr="00746BC9">
              <w:rPr>
                <w:color w:val="000000" w:themeColor="text1"/>
                <w:lang w:val="en-US"/>
              </w:rPr>
              <w:t xml:space="preserve">: </w:t>
            </w:r>
          </w:p>
          <w:p w14:paraId="51639CED" w14:textId="3C69811A" w:rsidR="00DE00B8" w:rsidRPr="00746BC9" w:rsidRDefault="00746BC9" w:rsidP="00DE00B8">
            <w:pPr>
              <w:pStyle w:val="a0"/>
              <w:ind w:left="0"/>
              <w:rPr>
                <w:lang w:val="en-US"/>
              </w:rPr>
            </w:pPr>
            <w:r w:rsidRPr="00746BC9">
              <w:rPr>
                <w:color w:val="000000" w:themeColor="text1"/>
                <w:lang w:val="en-US"/>
              </w:rPr>
              <w:t>Fax</w:t>
            </w:r>
            <w:r w:rsidR="00DE00B8" w:rsidRPr="00746BC9">
              <w:rPr>
                <w:color w:val="000000" w:themeColor="text1"/>
                <w:lang w:val="en-US"/>
              </w:rPr>
              <w:t>:</w:t>
            </w:r>
          </w:p>
        </w:tc>
      </w:tr>
    </w:tbl>
    <w:p w14:paraId="18A08B59" w14:textId="77777777" w:rsidR="00DC2DA8" w:rsidRPr="00D40223" w:rsidRDefault="00DC2DA8" w:rsidP="00F567A0">
      <w:pPr>
        <w:pStyle w:val="a0"/>
        <w:rPr>
          <w:lang w:val="en-US"/>
        </w:rPr>
      </w:pPr>
    </w:p>
    <w:p w14:paraId="0A9F7886" w14:textId="77777777" w:rsidR="004B21E2" w:rsidRDefault="004B21E2" w:rsidP="00D84384">
      <w:pPr>
        <w:pStyle w:val="a0"/>
        <w:jc w:val="center"/>
        <w:rPr>
          <w:b/>
          <w:bCs/>
          <w:lang w:val="en-US"/>
        </w:rPr>
      </w:pPr>
    </w:p>
    <w:p w14:paraId="6E227415" w14:textId="77777777" w:rsidR="004B21E2" w:rsidRDefault="004B21E2" w:rsidP="00D84384">
      <w:pPr>
        <w:pStyle w:val="a0"/>
        <w:jc w:val="center"/>
        <w:rPr>
          <w:b/>
          <w:bCs/>
          <w:lang w:val="en-US"/>
        </w:rPr>
      </w:pPr>
    </w:p>
    <w:p w14:paraId="13D77ABF" w14:textId="22DF5DE9" w:rsidR="00D84384" w:rsidRPr="00D84384" w:rsidRDefault="00D84384" w:rsidP="00D84384">
      <w:pPr>
        <w:pStyle w:val="a0"/>
        <w:jc w:val="center"/>
        <w:rPr>
          <w:b/>
          <w:bCs/>
          <w:lang w:val="en-US"/>
        </w:rPr>
      </w:pPr>
      <w:r w:rsidRPr="00D84384">
        <w:rPr>
          <w:b/>
          <w:bCs/>
          <w:lang w:val="en-US"/>
        </w:rPr>
        <w:lastRenderedPageBreak/>
        <w:t>Signatures of the Parties</w:t>
      </w:r>
    </w:p>
    <w:p w14:paraId="666BF349" w14:textId="77777777" w:rsidR="00DC2DA8" w:rsidRPr="00D40223" w:rsidRDefault="00DC2DA8" w:rsidP="00D84384">
      <w:pPr>
        <w:pStyle w:val="a0"/>
        <w:jc w:val="center"/>
        <w:rPr>
          <w:lang w:val="en-US"/>
        </w:rPr>
      </w:pPr>
    </w:p>
    <w:p w14:paraId="724B8AD1" w14:textId="77777777" w:rsidR="00D84384" w:rsidRPr="00D84384" w:rsidRDefault="00D84384" w:rsidP="00D84384">
      <w:pPr>
        <w:spacing w:line="278" w:lineRule="auto"/>
        <w:jc w:val="center"/>
        <w:rPr>
          <w:rFonts w:ascii="Times New Roman" w:hAnsi="Times New Roman" w:cs="Times New Roman"/>
        </w:rPr>
      </w:pPr>
      <w:bookmarkStart w:id="0" w:name="_Hlk150790026"/>
      <w:bookmarkEnd w:id="0"/>
      <w:r w:rsidRPr="00D84384">
        <w:rPr>
          <w:rFonts w:ascii="Times New Roman" w:hAnsi="Times New Roman" w:cs="Times New Roman"/>
        </w:rPr>
        <w:t>Buyer</w:t>
      </w:r>
      <w:r w:rsidRPr="00D84384">
        <w:rPr>
          <w:rFonts w:ascii="Times New Roman" w:hAnsi="Times New Roman" w:cs="Times New Roman"/>
        </w:rPr>
        <w:t> </w:t>
      </w:r>
      <w:r w:rsidRPr="00D84384">
        <w:rPr>
          <w:rFonts w:ascii="Times New Roman" w:hAnsi="Times New Roman" w:cs="Times New Roman"/>
        </w:rPr>
        <w:t> </w:t>
      </w:r>
      <w:r w:rsidRPr="00D84384">
        <w:rPr>
          <w:rFonts w:ascii="Times New Roman" w:hAnsi="Times New Roman" w:cs="Times New Roman"/>
        </w:rPr>
        <w:t> </w:t>
      </w:r>
      <w:r w:rsidRPr="00D84384">
        <w:rPr>
          <w:rFonts w:ascii="Times New Roman" w:hAnsi="Times New Roman" w:cs="Times New Roman"/>
        </w:rPr>
        <w:t> </w:t>
      </w:r>
      <w:r w:rsidRPr="00D84384">
        <w:rPr>
          <w:rFonts w:ascii="Times New Roman" w:hAnsi="Times New Roman" w:cs="Times New Roman"/>
        </w:rPr>
        <w:t> </w:t>
      </w:r>
      <w:r w:rsidRPr="00D84384">
        <w:rPr>
          <w:rFonts w:ascii="Times New Roman" w:hAnsi="Times New Roman" w:cs="Times New Roman"/>
        </w:rPr>
        <w:t> </w:t>
      </w:r>
      <w:r w:rsidRPr="00D84384">
        <w:rPr>
          <w:rFonts w:ascii="Times New Roman" w:hAnsi="Times New Roman" w:cs="Times New Roman"/>
        </w:rPr>
        <w:t> </w:t>
      </w:r>
      <w:r w:rsidRPr="00D84384">
        <w:rPr>
          <w:rFonts w:ascii="Times New Roman" w:hAnsi="Times New Roman" w:cs="Times New Roman"/>
        </w:rPr>
        <w:t> </w:t>
      </w:r>
      <w:r w:rsidRPr="00D84384">
        <w:rPr>
          <w:rFonts w:ascii="Times New Roman" w:hAnsi="Times New Roman" w:cs="Times New Roman"/>
        </w:rPr>
        <w:t> </w:t>
      </w:r>
      <w:r w:rsidRPr="00D84384">
        <w:rPr>
          <w:rFonts w:ascii="Times New Roman" w:hAnsi="Times New Roman" w:cs="Times New Roman"/>
        </w:rPr>
        <w:t> </w:t>
      </w:r>
      <w:r w:rsidRPr="00D84384">
        <w:rPr>
          <w:rFonts w:ascii="Times New Roman" w:hAnsi="Times New Roman" w:cs="Times New Roman"/>
        </w:rPr>
        <w:t> </w:t>
      </w:r>
      <w:r w:rsidRPr="00D84384">
        <w:rPr>
          <w:rFonts w:ascii="Times New Roman" w:hAnsi="Times New Roman" w:cs="Times New Roman"/>
        </w:rPr>
        <w:t> </w:t>
      </w:r>
      <w:r w:rsidRPr="00D84384">
        <w:rPr>
          <w:rFonts w:ascii="Times New Roman" w:hAnsi="Times New Roman" w:cs="Times New Roman"/>
        </w:rPr>
        <w:t> </w:t>
      </w:r>
      <w:r w:rsidRPr="00D84384">
        <w:rPr>
          <w:rFonts w:ascii="Times New Roman" w:hAnsi="Times New Roman" w:cs="Times New Roman"/>
        </w:rPr>
        <w:t> </w:t>
      </w:r>
      <w:r w:rsidRPr="00D84384">
        <w:rPr>
          <w:rFonts w:ascii="Times New Roman" w:hAnsi="Times New Roman" w:cs="Times New Roman"/>
        </w:rPr>
        <w:t> </w:t>
      </w:r>
      <w:r w:rsidRPr="00D84384">
        <w:rPr>
          <w:rFonts w:ascii="Times New Roman" w:hAnsi="Times New Roman" w:cs="Times New Roman"/>
        </w:rPr>
        <w:t> </w:t>
      </w:r>
      <w:r w:rsidRPr="00D84384">
        <w:rPr>
          <w:rFonts w:ascii="Times New Roman" w:hAnsi="Times New Roman" w:cs="Times New Roman"/>
        </w:rPr>
        <w:t> </w:t>
      </w:r>
      <w:r w:rsidRPr="00D84384">
        <w:rPr>
          <w:rFonts w:ascii="Times New Roman" w:hAnsi="Times New Roman" w:cs="Times New Roman"/>
        </w:rPr>
        <w:t>Supplier</w:t>
      </w:r>
    </w:p>
    <w:p w14:paraId="57195A0D" w14:textId="1F838FB9" w:rsidR="00D84384" w:rsidRPr="00D84384" w:rsidRDefault="00D84384" w:rsidP="00D84384">
      <w:pPr>
        <w:spacing w:line="278" w:lineRule="auto"/>
        <w:jc w:val="center"/>
        <w:rPr>
          <w:rFonts w:ascii="Times New Roman" w:hAnsi="Times New Roman" w:cs="Times New Roman"/>
        </w:rPr>
      </w:pPr>
      <w:r w:rsidRPr="00D84384">
        <w:rPr>
          <w:rFonts w:ascii="Times New Roman" w:hAnsi="Times New Roman" w:cs="Times New Roman"/>
        </w:rPr>
        <w:t>Position</w:t>
      </w:r>
      <w:r w:rsidRPr="00D84384">
        <w:rPr>
          <w:rFonts w:ascii="Times New Roman" w:hAnsi="Times New Roman" w:cs="Times New Roman"/>
        </w:rPr>
        <w:t> </w:t>
      </w:r>
      <w:r w:rsidRPr="00D84384">
        <w:rPr>
          <w:rFonts w:ascii="Times New Roman" w:hAnsi="Times New Roman" w:cs="Times New Roman"/>
        </w:rPr>
        <w:t> </w:t>
      </w:r>
      <w:r w:rsidRPr="00D84384">
        <w:rPr>
          <w:rFonts w:ascii="Times New Roman" w:hAnsi="Times New Roman" w:cs="Times New Roman"/>
        </w:rPr>
        <w:t> </w:t>
      </w:r>
      <w:r w:rsidRPr="00D84384">
        <w:rPr>
          <w:rFonts w:ascii="Times New Roman" w:hAnsi="Times New Roman" w:cs="Times New Roman"/>
        </w:rPr>
        <w:t> </w:t>
      </w:r>
      <w:r w:rsidRPr="00D84384">
        <w:rPr>
          <w:rFonts w:ascii="Times New Roman" w:hAnsi="Times New Roman" w:cs="Times New Roman"/>
        </w:rPr>
        <w:t> </w:t>
      </w:r>
      <w:r w:rsidRPr="00D84384">
        <w:rPr>
          <w:rFonts w:ascii="Times New Roman" w:hAnsi="Times New Roman" w:cs="Times New Roman"/>
        </w:rPr>
        <w:t> </w:t>
      </w:r>
      <w:r w:rsidRPr="00D84384">
        <w:rPr>
          <w:rFonts w:ascii="Times New Roman" w:hAnsi="Times New Roman" w:cs="Times New Roman"/>
        </w:rPr>
        <w:t> </w:t>
      </w:r>
      <w:r w:rsidRPr="00D84384">
        <w:rPr>
          <w:rFonts w:ascii="Times New Roman" w:hAnsi="Times New Roman" w:cs="Times New Roman"/>
        </w:rPr>
        <w:t> </w:t>
      </w:r>
      <w:r w:rsidRPr="00D84384">
        <w:rPr>
          <w:rFonts w:ascii="Times New Roman" w:hAnsi="Times New Roman" w:cs="Times New Roman"/>
        </w:rPr>
        <w:t> </w:t>
      </w:r>
      <w:r w:rsidRPr="00D84384">
        <w:rPr>
          <w:rFonts w:ascii="Times New Roman" w:hAnsi="Times New Roman" w:cs="Times New Roman"/>
        </w:rPr>
        <w:t> </w:t>
      </w:r>
      <w:r w:rsidRPr="00D84384">
        <w:rPr>
          <w:rFonts w:ascii="Times New Roman" w:hAnsi="Times New Roman" w:cs="Times New Roman"/>
        </w:rPr>
        <w:t> </w:t>
      </w:r>
      <w:r w:rsidRPr="00D84384">
        <w:rPr>
          <w:rFonts w:ascii="Times New Roman" w:hAnsi="Times New Roman" w:cs="Times New Roman"/>
        </w:rPr>
        <w:t> </w:t>
      </w:r>
      <w:r w:rsidRPr="00D84384">
        <w:rPr>
          <w:rFonts w:ascii="Times New Roman" w:hAnsi="Times New Roman" w:cs="Times New Roman"/>
        </w:rPr>
        <w:t> </w:t>
      </w:r>
      <w:r w:rsidRPr="00D84384">
        <w:rPr>
          <w:rFonts w:ascii="Times New Roman" w:hAnsi="Times New Roman" w:cs="Times New Roman"/>
        </w:rPr>
        <w:t> </w:t>
      </w:r>
      <w:r w:rsidRPr="00D84384">
        <w:rPr>
          <w:rFonts w:ascii="Times New Roman" w:hAnsi="Times New Roman" w:cs="Times New Roman"/>
        </w:rPr>
        <w:t> </w:t>
      </w:r>
      <w:r w:rsidRPr="00D84384">
        <w:rPr>
          <w:rFonts w:ascii="Times New Roman" w:hAnsi="Times New Roman" w:cs="Times New Roman"/>
        </w:rPr>
        <w:t> </w:t>
      </w:r>
      <w:proofErr w:type="spellStart"/>
      <w:r w:rsidRPr="00D84384">
        <w:rPr>
          <w:rFonts w:ascii="Times New Roman" w:hAnsi="Times New Roman" w:cs="Times New Roman"/>
        </w:rPr>
        <w:t>Position</w:t>
      </w:r>
      <w:proofErr w:type="spellEnd"/>
    </w:p>
    <w:p w14:paraId="02A094BF" w14:textId="77777777" w:rsidR="00D84384" w:rsidRPr="00D84384" w:rsidRDefault="00D84384" w:rsidP="00D84384">
      <w:pPr>
        <w:spacing w:line="278" w:lineRule="auto"/>
        <w:jc w:val="center"/>
        <w:rPr>
          <w:rFonts w:ascii="Times New Roman" w:hAnsi="Times New Roman" w:cs="Times New Roman"/>
        </w:rPr>
      </w:pPr>
      <w:r w:rsidRPr="00D84384">
        <w:rPr>
          <w:rFonts w:ascii="Times New Roman" w:hAnsi="Times New Roman" w:cs="Times New Roman"/>
        </w:rPr>
        <w:t>Name (Full Name)</w:t>
      </w:r>
      <w:r w:rsidRPr="00D84384">
        <w:rPr>
          <w:rFonts w:ascii="Times New Roman" w:hAnsi="Times New Roman" w:cs="Times New Roman"/>
        </w:rPr>
        <w:t> </w:t>
      </w:r>
      <w:r w:rsidRPr="00D84384">
        <w:rPr>
          <w:rFonts w:ascii="Times New Roman" w:hAnsi="Times New Roman" w:cs="Times New Roman"/>
        </w:rPr>
        <w:t> </w:t>
      </w:r>
      <w:r w:rsidRPr="00D84384">
        <w:rPr>
          <w:rFonts w:ascii="Times New Roman" w:hAnsi="Times New Roman" w:cs="Times New Roman"/>
        </w:rPr>
        <w:t> </w:t>
      </w:r>
      <w:r w:rsidRPr="00D84384">
        <w:rPr>
          <w:rFonts w:ascii="Times New Roman" w:hAnsi="Times New Roman" w:cs="Times New Roman"/>
        </w:rPr>
        <w:t> </w:t>
      </w:r>
      <w:r w:rsidRPr="00D84384">
        <w:rPr>
          <w:rFonts w:ascii="Times New Roman" w:hAnsi="Times New Roman" w:cs="Times New Roman"/>
        </w:rPr>
        <w:t> </w:t>
      </w:r>
      <w:r w:rsidRPr="00D84384">
        <w:rPr>
          <w:rFonts w:ascii="Times New Roman" w:hAnsi="Times New Roman" w:cs="Times New Roman"/>
        </w:rPr>
        <w:t> </w:t>
      </w:r>
      <w:r w:rsidRPr="00D84384">
        <w:rPr>
          <w:rFonts w:ascii="Times New Roman" w:hAnsi="Times New Roman" w:cs="Times New Roman"/>
        </w:rPr>
        <w:t> </w:t>
      </w:r>
      <w:r w:rsidRPr="00D84384">
        <w:rPr>
          <w:rFonts w:ascii="Times New Roman" w:hAnsi="Times New Roman" w:cs="Times New Roman"/>
        </w:rPr>
        <w:t> </w:t>
      </w:r>
      <w:r w:rsidRPr="00D84384">
        <w:rPr>
          <w:rFonts w:ascii="Times New Roman" w:hAnsi="Times New Roman" w:cs="Times New Roman"/>
        </w:rPr>
        <w:t> </w:t>
      </w:r>
      <w:r w:rsidRPr="00D84384">
        <w:rPr>
          <w:rFonts w:ascii="Times New Roman" w:hAnsi="Times New Roman" w:cs="Times New Roman"/>
        </w:rPr>
        <w:t> </w:t>
      </w:r>
      <w:r w:rsidRPr="00D84384">
        <w:rPr>
          <w:rFonts w:ascii="Times New Roman" w:hAnsi="Times New Roman" w:cs="Times New Roman"/>
        </w:rPr>
        <w:t> </w:t>
      </w:r>
      <w:r w:rsidRPr="00D84384">
        <w:rPr>
          <w:rFonts w:ascii="Times New Roman" w:hAnsi="Times New Roman" w:cs="Times New Roman"/>
        </w:rPr>
        <w:t> </w:t>
      </w:r>
      <w:r w:rsidRPr="00D84384">
        <w:rPr>
          <w:rFonts w:ascii="Times New Roman" w:hAnsi="Times New Roman" w:cs="Times New Roman"/>
        </w:rPr>
        <w:t>Name (Full Name)</w:t>
      </w:r>
    </w:p>
    <w:p w14:paraId="4E614BE3" w14:textId="77777777" w:rsidR="00DC2DA8" w:rsidRPr="00D84384" w:rsidRDefault="00DC2DA8" w:rsidP="00EB1860">
      <w:pPr>
        <w:spacing w:line="278" w:lineRule="auto"/>
        <w:jc w:val="both"/>
        <w:rPr>
          <w:rFonts w:ascii="Times New Roman" w:hAnsi="Times New Roman" w:cs="Times New Roman"/>
          <w:b/>
          <w:bCs/>
        </w:rPr>
      </w:pPr>
    </w:p>
    <w:p w14:paraId="6B130C59" w14:textId="77777777" w:rsidR="00B9072C" w:rsidRPr="00D84384" w:rsidRDefault="00B9072C" w:rsidP="00B9072C">
      <w:pPr>
        <w:rPr>
          <w:rFonts w:ascii="Times New Roman" w:hAnsi="Times New Roman" w:cs="Times New Roman"/>
        </w:rPr>
      </w:pPr>
    </w:p>
    <w:p w14:paraId="6E30B297" w14:textId="77777777" w:rsidR="00B9072C" w:rsidRPr="00D84384" w:rsidRDefault="00B9072C" w:rsidP="00B9072C">
      <w:pPr>
        <w:rPr>
          <w:rFonts w:ascii="Times New Roman" w:hAnsi="Times New Roman" w:cs="Times New Roman"/>
          <w:b/>
          <w:bCs/>
        </w:rPr>
      </w:pPr>
    </w:p>
    <w:p w14:paraId="025C2083" w14:textId="77777777" w:rsidR="00B9072C" w:rsidRPr="00D84384" w:rsidRDefault="00B9072C" w:rsidP="00B9072C">
      <w:pPr>
        <w:rPr>
          <w:rFonts w:ascii="Times New Roman" w:hAnsi="Times New Roman" w:cs="Times New Roman"/>
        </w:rPr>
      </w:pPr>
    </w:p>
    <w:p w14:paraId="02CB630D" w14:textId="77777777" w:rsidR="00B9072C" w:rsidRPr="00D84384" w:rsidRDefault="00B9072C" w:rsidP="00B9072C">
      <w:pPr>
        <w:rPr>
          <w:rFonts w:ascii="Times New Roman" w:hAnsi="Times New Roman" w:cs="Times New Roman"/>
        </w:rPr>
      </w:pPr>
    </w:p>
    <w:p w14:paraId="44121003" w14:textId="77777777" w:rsidR="00101921" w:rsidRPr="00D84384" w:rsidRDefault="00101921" w:rsidP="00B9072C">
      <w:pPr>
        <w:rPr>
          <w:rFonts w:ascii="Times New Roman" w:hAnsi="Times New Roman" w:cs="Times New Roman"/>
        </w:rPr>
      </w:pPr>
    </w:p>
    <w:p w14:paraId="1DF0034B" w14:textId="77777777" w:rsidR="00101921" w:rsidRPr="00D84384" w:rsidRDefault="00101921" w:rsidP="00B9072C">
      <w:pPr>
        <w:rPr>
          <w:rFonts w:ascii="Times New Roman" w:hAnsi="Times New Roman" w:cs="Times New Roman"/>
        </w:rPr>
      </w:pPr>
    </w:p>
    <w:p w14:paraId="2009D780" w14:textId="77777777" w:rsidR="00457E56" w:rsidRPr="00D84384" w:rsidRDefault="00457E56" w:rsidP="00B9072C">
      <w:pPr>
        <w:rPr>
          <w:rFonts w:ascii="Times New Roman" w:hAnsi="Times New Roman" w:cs="Times New Roman"/>
        </w:rPr>
      </w:pPr>
    </w:p>
    <w:p w14:paraId="0ABDB9A7" w14:textId="77777777" w:rsidR="00457E56" w:rsidRPr="00D84384" w:rsidRDefault="00457E56" w:rsidP="00B9072C">
      <w:pPr>
        <w:rPr>
          <w:rFonts w:ascii="Times New Roman" w:hAnsi="Times New Roman" w:cs="Times New Roman"/>
        </w:rPr>
      </w:pPr>
    </w:p>
    <w:p w14:paraId="199208BF" w14:textId="77777777" w:rsidR="00457E56" w:rsidRPr="00D84384" w:rsidRDefault="00457E56" w:rsidP="00B9072C">
      <w:pPr>
        <w:rPr>
          <w:rFonts w:ascii="Times New Roman" w:hAnsi="Times New Roman" w:cs="Times New Roman"/>
        </w:rPr>
      </w:pPr>
    </w:p>
    <w:p w14:paraId="7626AAE1" w14:textId="77777777" w:rsidR="00457E56" w:rsidRPr="00D84384" w:rsidRDefault="00457E56" w:rsidP="00B9072C">
      <w:pPr>
        <w:rPr>
          <w:rFonts w:ascii="Times New Roman" w:hAnsi="Times New Roman" w:cs="Times New Roman"/>
        </w:rPr>
      </w:pPr>
    </w:p>
    <w:p w14:paraId="0CBE6BEE" w14:textId="77777777" w:rsidR="00457E56" w:rsidRPr="00D84384" w:rsidRDefault="00457E56" w:rsidP="00B9072C">
      <w:pPr>
        <w:rPr>
          <w:rFonts w:ascii="Times New Roman" w:hAnsi="Times New Roman" w:cs="Times New Roman"/>
        </w:rPr>
      </w:pPr>
    </w:p>
    <w:p w14:paraId="14E0B710" w14:textId="77777777" w:rsidR="00457E56" w:rsidRPr="00D84384" w:rsidRDefault="00457E56" w:rsidP="00B9072C">
      <w:pPr>
        <w:rPr>
          <w:rFonts w:ascii="Times New Roman" w:hAnsi="Times New Roman" w:cs="Times New Roman"/>
        </w:rPr>
      </w:pPr>
    </w:p>
    <w:p w14:paraId="00C3A736" w14:textId="77777777" w:rsidR="00457E56" w:rsidRPr="00D84384" w:rsidRDefault="00457E56" w:rsidP="00B9072C">
      <w:pPr>
        <w:rPr>
          <w:rFonts w:ascii="Times New Roman" w:hAnsi="Times New Roman" w:cs="Times New Roman"/>
        </w:rPr>
      </w:pPr>
    </w:p>
    <w:p w14:paraId="79B77B6F" w14:textId="77777777" w:rsidR="00457E56" w:rsidRPr="00D84384" w:rsidRDefault="00457E56" w:rsidP="00B9072C">
      <w:pPr>
        <w:rPr>
          <w:rFonts w:ascii="Times New Roman" w:hAnsi="Times New Roman" w:cs="Times New Roman"/>
        </w:rPr>
      </w:pPr>
    </w:p>
    <w:p w14:paraId="2E3AFE52" w14:textId="77777777" w:rsidR="00457E56" w:rsidRPr="00D84384" w:rsidRDefault="00457E56" w:rsidP="00B9072C">
      <w:pPr>
        <w:rPr>
          <w:rFonts w:ascii="Times New Roman" w:hAnsi="Times New Roman" w:cs="Times New Roman"/>
        </w:rPr>
      </w:pPr>
    </w:p>
    <w:p w14:paraId="07987676" w14:textId="77777777" w:rsidR="00457E56" w:rsidRPr="00D84384" w:rsidRDefault="00457E56" w:rsidP="00B9072C">
      <w:pPr>
        <w:rPr>
          <w:rFonts w:ascii="Times New Roman" w:hAnsi="Times New Roman" w:cs="Times New Roman"/>
        </w:rPr>
      </w:pPr>
    </w:p>
    <w:p w14:paraId="7448F1AA" w14:textId="77777777" w:rsidR="00101921" w:rsidRPr="00D84384" w:rsidRDefault="00101921" w:rsidP="00B9072C">
      <w:pPr>
        <w:rPr>
          <w:rFonts w:ascii="Times New Roman" w:hAnsi="Times New Roman" w:cs="Times New Roman"/>
        </w:rPr>
      </w:pPr>
    </w:p>
    <w:p w14:paraId="627BC0AA" w14:textId="77777777" w:rsidR="00A2638F" w:rsidRPr="00D84384" w:rsidRDefault="00A2638F" w:rsidP="00B9072C">
      <w:pPr>
        <w:rPr>
          <w:rFonts w:ascii="Times New Roman" w:hAnsi="Times New Roman" w:cs="Times New Roman"/>
        </w:rPr>
      </w:pPr>
    </w:p>
    <w:p w14:paraId="19E993A2" w14:textId="77777777" w:rsidR="00A2638F" w:rsidRPr="00D84384" w:rsidRDefault="00A2638F" w:rsidP="00B9072C">
      <w:pPr>
        <w:rPr>
          <w:rFonts w:ascii="Times New Roman" w:hAnsi="Times New Roman" w:cs="Times New Roman"/>
        </w:rPr>
      </w:pPr>
    </w:p>
    <w:p w14:paraId="6E8C42C9" w14:textId="77777777" w:rsidR="00A2638F" w:rsidRPr="00D84384" w:rsidRDefault="00A2638F" w:rsidP="00B9072C">
      <w:pPr>
        <w:rPr>
          <w:rFonts w:ascii="Times New Roman" w:hAnsi="Times New Roman" w:cs="Times New Roman"/>
        </w:rPr>
      </w:pPr>
    </w:p>
    <w:p w14:paraId="1EAD73ED" w14:textId="77777777" w:rsidR="006E4163" w:rsidRPr="00D84384" w:rsidRDefault="006E4163" w:rsidP="00B9072C">
      <w:pPr>
        <w:rPr>
          <w:rFonts w:ascii="Times New Roman" w:hAnsi="Times New Roman" w:cs="Times New Roman"/>
        </w:rPr>
      </w:pPr>
    </w:p>
    <w:p w14:paraId="19B567BA" w14:textId="77777777" w:rsidR="006E4163" w:rsidRPr="00D84384" w:rsidRDefault="006E4163" w:rsidP="00B9072C">
      <w:pPr>
        <w:rPr>
          <w:rFonts w:ascii="Times New Roman" w:hAnsi="Times New Roman" w:cs="Times New Roman"/>
        </w:rPr>
      </w:pPr>
    </w:p>
    <w:p w14:paraId="742DE2FE" w14:textId="77777777" w:rsidR="006E4163" w:rsidRPr="00D84384" w:rsidRDefault="006E4163" w:rsidP="00B9072C">
      <w:pPr>
        <w:rPr>
          <w:rFonts w:ascii="Times New Roman" w:hAnsi="Times New Roman" w:cs="Times New Roman"/>
        </w:rPr>
      </w:pPr>
    </w:p>
    <w:p w14:paraId="47AA1388" w14:textId="77777777" w:rsidR="006E4163" w:rsidRPr="00D84384" w:rsidRDefault="006E4163" w:rsidP="00B9072C">
      <w:pPr>
        <w:rPr>
          <w:rFonts w:ascii="Times New Roman" w:hAnsi="Times New Roman" w:cs="Times New Roman"/>
        </w:rPr>
      </w:pPr>
    </w:p>
    <w:p w14:paraId="66F07741" w14:textId="77777777" w:rsidR="006E4163" w:rsidRPr="00D84384" w:rsidRDefault="006E4163" w:rsidP="00B9072C">
      <w:pPr>
        <w:rPr>
          <w:rFonts w:ascii="Times New Roman" w:hAnsi="Times New Roman" w:cs="Times New Roman"/>
        </w:rPr>
      </w:pPr>
    </w:p>
    <w:p w14:paraId="73C0F724" w14:textId="77777777" w:rsidR="006E4163" w:rsidRPr="00D84384" w:rsidRDefault="006E4163" w:rsidP="00B9072C">
      <w:pPr>
        <w:rPr>
          <w:rFonts w:ascii="Times New Roman" w:hAnsi="Times New Roman" w:cs="Times New Roman"/>
        </w:rPr>
      </w:pPr>
    </w:p>
    <w:p w14:paraId="6BBDAE3F" w14:textId="77777777" w:rsidR="006E4163" w:rsidRPr="00D84384" w:rsidRDefault="006E4163" w:rsidP="00B9072C">
      <w:pPr>
        <w:rPr>
          <w:rFonts w:ascii="Times New Roman" w:hAnsi="Times New Roman" w:cs="Times New Roman"/>
        </w:rPr>
      </w:pPr>
    </w:p>
    <w:p w14:paraId="3861461F" w14:textId="77777777" w:rsidR="006E4163" w:rsidRPr="00D84384" w:rsidRDefault="006E4163" w:rsidP="00B9072C">
      <w:pPr>
        <w:rPr>
          <w:rFonts w:ascii="Times New Roman" w:hAnsi="Times New Roman" w:cs="Times New Roman"/>
        </w:rPr>
      </w:pPr>
    </w:p>
    <w:p w14:paraId="4FE720D3" w14:textId="77777777" w:rsidR="00B9072C" w:rsidRPr="003650A7" w:rsidRDefault="00B9072C" w:rsidP="00B9072C">
      <w:pPr>
        <w:rPr>
          <w:rFonts w:ascii="Times New Roman" w:hAnsi="Times New Roman" w:cs="Times New Roman"/>
        </w:rPr>
      </w:pPr>
    </w:p>
    <w:p w14:paraId="1CD93818" w14:textId="21A2FE55" w:rsidR="004F55E4" w:rsidRPr="004F55E4" w:rsidRDefault="004F55E4" w:rsidP="004F55E4">
      <w:pPr>
        <w:pStyle w:val="a0"/>
        <w:ind w:left="0"/>
        <w:jc w:val="right"/>
      </w:pPr>
      <w:r w:rsidRPr="004F55E4">
        <w:t xml:space="preserve">приложение №1 </w:t>
      </w:r>
    </w:p>
    <w:p w14:paraId="5449B5BA" w14:textId="48D4D7B1" w:rsidR="004F55E4" w:rsidRPr="0070341F" w:rsidRDefault="004F55E4" w:rsidP="004F55E4">
      <w:pPr>
        <w:pStyle w:val="a0"/>
        <w:ind w:left="0"/>
        <w:jc w:val="right"/>
        <w:rPr>
          <w:lang w:val="en-US"/>
        </w:rPr>
      </w:pPr>
      <w:r w:rsidRPr="004F55E4">
        <w:t xml:space="preserve"> к договору поставки № ________________ от ____ ______ 202</w:t>
      </w:r>
      <w:r w:rsidR="0070341F">
        <w:rPr>
          <w:lang w:val="en-US"/>
        </w:rPr>
        <w:t>6</w:t>
      </w:r>
    </w:p>
    <w:p w14:paraId="0DA202B1" w14:textId="77777777" w:rsidR="00B27F53" w:rsidRDefault="00B27F53" w:rsidP="004F55E4">
      <w:pPr>
        <w:tabs>
          <w:tab w:val="center" w:pos="4677"/>
          <w:tab w:val="left" w:pos="5580"/>
          <w:tab w:val="right" w:pos="9355"/>
          <w:tab w:val="left" w:pos="12480"/>
          <w:tab w:val="right" w:pos="14742"/>
        </w:tabs>
        <w:spacing w:after="0" w:line="240" w:lineRule="auto"/>
        <w:ind w:left="-90" w:right="230"/>
        <w:jc w:val="center"/>
        <w:rPr>
          <w:rFonts w:ascii="Times New Roman" w:eastAsia="Times New Roman" w:hAnsi="Times New Roman" w:cs="Times New Roman"/>
          <w:b/>
          <w:lang w:val="ru-RU" w:eastAsia="x-none"/>
        </w:rPr>
      </w:pPr>
      <w:bookmarkStart w:id="1" w:name="_Hlk150519791"/>
    </w:p>
    <w:p w14:paraId="2ACD8593" w14:textId="09C8B927" w:rsidR="004F55E4" w:rsidRPr="004F55E4" w:rsidRDefault="004F55E4" w:rsidP="004F55E4">
      <w:pPr>
        <w:tabs>
          <w:tab w:val="center" w:pos="4677"/>
          <w:tab w:val="left" w:pos="5580"/>
          <w:tab w:val="right" w:pos="9355"/>
          <w:tab w:val="left" w:pos="12480"/>
          <w:tab w:val="right" w:pos="14742"/>
        </w:tabs>
        <w:spacing w:after="0" w:line="240" w:lineRule="auto"/>
        <w:ind w:left="-90" w:right="230"/>
        <w:jc w:val="center"/>
        <w:rPr>
          <w:rFonts w:ascii="Times New Roman" w:eastAsia="Times New Roman" w:hAnsi="Times New Roman" w:cs="Times New Roman"/>
          <w:b/>
          <w:lang w:val="ru-RU" w:eastAsia="x-none"/>
        </w:rPr>
      </w:pPr>
      <w:r w:rsidRPr="004F55E4">
        <w:rPr>
          <w:rFonts w:ascii="Times New Roman" w:eastAsia="Times New Roman" w:hAnsi="Times New Roman" w:cs="Times New Roman"/>
          <w:b/>
          <w:lang w:val="ru-RU" w:eastAsia="x-none"/>
        </w:rPr>
        <w:t xml:space="preserve">Спецификация к Договору поставки № </w:t>
      </w:r>
      <w:r w:rsidR="00B27F53">
        <w:rPr>
          <w:rFonts w:ascii="Times New Roman" w:eastAsia="Times New Roman" w:hAnsi="Times New Roman" w:cs="Times New Roman"/>
          <w:b/>
          <w:lang w:val="ru-RU" w:eastAsia="x-none"/>
        </w:rPr>
        <w:t>___________________</w:t>
      </w:r>
      <w:r w:rsidRPr="004F55E4">
        <w:rPr>
          <w:rFonts w:ascii="Times New Roman" w:eastAsia="Times New Roman" w:hAnsi="Times New Roman" w:cs="Times New Roman"/>
          <w:b/>
          <w:lang w:val="ru-RU" w:eastAsia="x-none"/>
        </w:rPr>
        <w:t xml:space="preserve"> от </w:t>
      </w:r>
      <w:r w:rsidR="00B27F53">
        <w:rPr>
          <w:rFonts w:ascii="Times New Roman" w:eastAsia="Times New Roman" w:hAnsi="Times New Roman" w:cs="Times New Roman"/>
          <w:b/>
          <w:lang w:val="ru-RU" w:eastAsia="x-none"/>
        </w:rPr>
        <w:t>_____ ____________</w:t>
      </w:r>
      <w:r w:rsidRPr="004F55E4">
        <w:rPr>
          <w:rFonts w:ascii="Times New Roman" w:eastAsia="Times New Roman" w:hAnsi="Times New Roman" w:cs="Times New Roman"/>
          <w:b/>
          <w:lang w:val="ru-RU" w:eastAsia="x-none"/>
        </w:rPr>
        <w:t xml:space="preserve"> 202</w:t>
      </w:r>
      <w:r w:rsidR="0070341F" w:rsidRPr="0070341F">
        <w:rPr>
          <w:rFonts w:ascii="Times New Roman" w:eastAsia="Times New Roman" w:hAnsi="Times New Roman" w:cs="Times New Roman"/>
          <w:b/>
          <w:lang w:val="ru-RU" w:eastAsia="x-none"/>
        </w:rPr>
        <w:t>6</w:t>
      </w:r>
      <w:r w:rsidRPr="004F55E4">
        <w:rPr>
          <w:rFonts w:ascii="Times New Roman" w:eastAsia="Times New Roman" w:hAnsi="Times New Roman" w:cs="Times New Roman"/>
          <w:b/>
          <w:lang w:val="ru-RU" w:eastAsia="x-none"/>
        </w:rPr>
        <w:t xml:space="preserve"> г., </w:t>
      </w:r>
    </w:p>
    <w:p w14:paraId="298A2C8C" w14:textId="77777777" w:rsidR="004F55E4" w:rsidRPr="004F55E4" w:rsidRDefault="004F55E4" w:rsidP="004F55E4">
      <w:pPr>
        <w:tabs>
          <w:tab w:val="center" w:pos="4677"/>
          <w:tab w:val="left" w:pos="5580"/>
          <w:tab w:val="right" w:pos="9355"/>
          <w:tab w:val="left" w:pos="12480"/>
          <w:tab w:val="right" w:pos="14742"/>
        </w:tabs>
        <w:spacing w:after="0" w:line="240" w:lineRule="auto"/>
        <w:ind w:right="-144"/>
        <w:jc w:val="center"/>
        <w:rPr>
          <w:rFonts w:ascii="Times New Roman" w:eastAsia="Times New Roman" w:hAnsi="Times New Roman" w:cs="Times New Roman"/>
          <w:b/>
          <w:lang w:val="ru-RU" w:eastAsia="x-none"/>
        </w:rPr>
      </w:pPr>
    </w:p>
    <w:tbl>
      <w:tblPr>
        <w:tblW w:w="10593"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93"/>
      </w:tblGrid>
      <w:tr w:rsidR="004F55E4" w:rsidRPr="00631C18" w14:paraId="6FC855DC" w14:textId="77777777" w:rsidTr="00F3075C">
        <w:trPr>
          <w:trHeight w:val="359"/>
        </w:trPr>
        <w:tc>
          <w:tcPr>
            <w:tcW w:w="10593" w:type="dxa"/>
            <w:tcBorders>
              <w:top w:val="single" w:sz="4" w:space="0" w:color="auto"/>
              <w:left w:val="single" w:sz="4" w:space="0" w:color="auto"/>
              <w:bottom w:val="single" w:sz="4" w:space="0" w:color="auto"/>
              <w:right w:val="single" w:sz="4" w:space="0" w:color="auto"/>
            </w:tcBorders>
            <w:vAlign w:val="center"/>
          </w:tcPr>
          <w:p w14:paraId="34DBD006" w14:textId="77777777" w:rsidR="004F55E4" w:rsidRPr="004F55E4" w:rsidRDefault="004F55E4" w:rsidP="00F3075C">
            <w:pPr>
              <w:spacing w:after="0" w:line="240" w:lineRule="auto"/>
              <w:ind w:right="-144"/>
              <w:rPr>
                <w:rFonts w:ascii="Times New Roman" w:eastAsia="Times New Roman" w:hAnsi="Times New Roman" w:cs="Times New Roman"/>
                <w:b/>
                <w:lang w:val="ru-RU" w:eastAsia="ru-RU"/>
              </w:rPr>
            </w:pPr>
            <w:r w:rsidRPr="004F55E4">
              <w:rPr>
                <w:rFonts w:ascii="Times New Roman" w:eastAsia="Times New Roman" w:hAnsi="Times New Roman" w:cs="Times New Roman"/>
                <w:b/>
                <w:lang w:val="kk-KZ" w:eastAsia="ru-RU"/>
              </w:rPr>
              <w:t>Покупатель</w:t>
            </w:r>
            <w:r w:rsidRPr="004F55E4">
              <w:rPr>
                <w:rFonts w:ascii="Times New Roman" w:eastAsia="Times New Roman" w:hAnsi="Times New Roman" w:cs="Times New Roman"/>
                <w:b/>
                <w:lang w:val="ru-RU" w:eastAsia="ru-RU"/>
              </w:rPr>
              <w:t>:</w:t>
            </w:r>
            <w:r w:rsidRPr="004F55E4">
              <w:rPr>
                <w:rFonts w:ascii="Times New Roman" w:eastAsia="Times New Roman" w:hAnsi="Times New Roman" w:cs="Times New Roman"/>
                <w:b/>
                <w:lang w:val="kk-KZ" w:eastAsia="ru-RU"/>
              </w:rPr>
              <w:t xml:space="preserve"> </w:t>
            </w:r>
            <w:r w:rsidRPr="004F55E4">
              <w:rPr>
                <w:rFonts w:ascii="Times New Roman" w:eastAsia="Times New Roman" w:hAnsi="Times New Roman" w:cs="Times New Roman"/>
                <w:b/>
                <w:lang w:val="ru-RU" w:eastAsia="ru-RU"/>
              </w:rPr>
              <w:t>ЗАО «Кумтор Голд Компани»</w:t>
            </w:r>
          </w:p>
        </w:tc>
      </w:tr>
      <w:tr w:rsidR="004F55E4" w:rsidRPr="004F55E4" w14:paraId="635E5545" w14:textId="77777777" w:rsidTr="00F3075C">
        <w:trPr>
          <w:trHeight w:val="359"/>
        </w:trPr>
        <w:tc>
          <w:tcPr>
            <w:tcW w:w="10593" w:type="dxa"/>
            <w:tcBorders>
              <w:top w:val="single" w:sz="4" w:space="0" w:color="auto"/>
              <w:left w:val="single" w:sz="4" w:space="0" w:color="auto"/>
              <w:bottom w:val="single" w:sz="4" w:space="0" w:color="auto"/>
              <w:right w:val="single" w:sz="4" w:space="0" w:color="auto"/>
            </w:tcBorders>
            <w:vAlign w:val="center"/>
          </w:tcPr>
          <w:p w14:paraId="7392D766" w14:textId="278A783E" w:rsidR="004F55E4" w:rsidRPr="004F55E4" w:rsidRDefault="004F55E4" w:rsidP="00F3075C">
            <w:pPr>
              <w:spacing w:after="0" w:line="240" w:lineRule="auto"/>
              <w:ind w:right="-144"/>
              <w:rPr>
                <w:rFonts w:ascii="Times New Roman" w:eastAsia="Times New Roman" w:hAnsi="Times New Roman" w:cs="Times New Roman"/>
                <w:b/>
                <w:lang w:eastAsia="ru-RU"/>
              </w:rPr>
            </w:pPr>
            <w:r w:rsidRPr="004F55E4">
              <w:rPr>
                <w:rFonts w:ascii="Times New Roman" w:eastAsia="Times New Roman" w:hAnsi="Times New Roman" w:cs="Times New Roman"/>
                <w:b/>
                <w:lang w:val="ru-RU" w:eastAsia="ru-RU"/>
              </w:rPr>
              <w:t>Поставщик</w:t>
            </w:r>
            <w:r w:rsidRPr="004F55E4">
              <w:rPr>
                <w:rFonts w:ascii="Times New Roman" w:eastAsia="Times New Roman" w:hAnsi="Times New Roman" w:cs="Times New Roman"/>
                <w:b/>
                <w:lang w:eastAsia="ru-RU"/>
              </w:rPr>
              <w:t xml:space="preserve">: </w:t>
            </w:r>
          </w:p>
        </w:tc>
      </w:tr>
    </w:tbl>
    <w:p w14:paraId="34FA2397" w14:textId="77777777" w:rsidR="004F55E4" w:rsidRPr="004F55E4" w:rsidRDefault="004F55E4" w:rsidP="004F55E4">
      <w:pPr>
        <w:spacing w:after="0" w:line="240" w:lineRule="auto"/>
        <w:ind w:right="-144"/>
        <w:rPr>
          <w:rFonts w:ascii="Times New Roman" w:eastAsia="Times New Roman" w:hAnsi="Times New Roman" w:cs="Times New Roman"/>
          <w:b/>
          <w:lang w:eastAsia="ru-RU"/>
        </w:rPr>
      </w:pPr>
    </w:p>
    <w:tbl>
      <w:tblPr>
        <w:tblW w:w="10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99"/>
      </w:tblGrid>
      <w:tr w:rsidR="004F55E4" w:rsidRPr="00631C18" w14:paraId="1A66823B" w14:textId="77777777" w:rsidTr="00F3075C">
        <w:trPr>
          <w:trHeight w:val="467"/>
        </w:trPr>
        <w:tc>
          <w:tcPr>
            <w:tcW w:w="10599" w:type="dxa"/>
            <w:tcBorders>
              <w:top w:val="single" w:sz="4" w:space="0" w:color="auto"/>
              <w:left w:val="single" w:sz="4" w:space="0" w:color="auto"/>
              <w:bottom w:val="single" w:sz="4" w:space="0" w:color="auto"/>
              <w:right w:val="single" w:sz="4" w:space="0" w:color="auto"/>
            </w:tcBorders>
          </w:tcPr>
          <w:p w14:paraId="7B34246E" w14:textId="77777777" w:rsidR="004F55E4" w:rsidRPr="004F55E4" w:rsidRDefault="004F55E4" w:rsidP="00F3075C">
            <w:pPr>
              <w:spacing w:after="0" w:line="240" w:lineRule="auto"/>
              <w:ind w:right="160"/>
              <w:jc w:val="both"/>
              <w:rPr>
                <w:rFonts w:ascii="Times New Roman" w:eastAsia="Times New Roman" w:hAnsi="Times New Roman" w:cs="Times New Roman"/>
                <w:lang w:val="ru-RU" w:eastAsia="ru-RU"/>
              </w:rPr>
            </w:pPr>
            <w:r w:rsidRPr="004F55E4">
              <w:rPr>
                <w:rFonts w:ascii="Times New Roman" w:eastAsia="Times New Roman" w:hAnsi="Times New Roman" w:cs="Times New Roman"/>
                <w:lang w:val="ru-RU" w:eastAsia="ru-RU"/>
              </w:rPr>
              <w:t>1.Поставщик согласен осуществить поставку и доставку Товара Покупателю в соответствии с настоящей Спецификацией.</w:t>
            </w:r>
          </w:p>
        </w:tc>
      </w:tr>
      <w:tr w:rsidR="004F55E4" w:rsidRPr="00631C18" w14:paraId="0AFAB010" w14:textId="77777777" w:rsidTr="003650A7">
        <w:trPr>
          <w:trHeight w:val="652"/>
        </w:trPr>
        <w:tc>
          <w:tcPr>
            <w:tcW w:w="10599" w:type="dxa"/>
            <w:tcBorders>
              <w:top w:val="single" w:sz="4" w:space="0" w:color="auto"/>
              <w:left w:val="single" w:sz="4" w:space="0" w:color="auto"/>
              <w:bottom w:val="single" w:sz="4" w:space="0" w:color="auto"/>
              <w:right w:val="single" w:sz="4" w:space="0" w:color="auto"/>
            </w:tcBorders>
            <w:hideMark/>
          </w:tcPr>
          <w:p w14:paraId="699EC50F" w14:textId="4E816931" w:rsidR="004F55E4" w:rsidRPr="004F55E4" w:rsidRDefault="004F55E4" w:rsidP="00F3075C">
            <w:pPr>
              <w:spacing w:after="0" w:line="240" w:lineRule="auto"/>
              <w:ind w:right="160"/>
              <w:jc w:val="both"/>
              <w:rPr>
                <w:rFonts w:ascii="Times New Roman" w:eastAsia="Times New Roman" w:hAnsi="Times New Roman" w:cs="Times New Roman"/>
                <w:lang w:val="ru-RU" w:eastAsia="ru-RU"/>
              </w:rPr>
            </w:pPr>
            <w:r w:rsidRPr="004F55E4">
              <w:rPr>
                <w:rFonts w:ascii="Times New Roman" w:eastAsia="Times New Roman" w:hAnsi="Times New Roman" w:cs="Times New Roman"/>
                <w:color w:val="000000"/>
                <w:lang w:val="ru-RU" w:eastAsia="ru-RU"/>
              </w:rPr>
              <w:t xml:space="preserve">2.Настоящая Спецификация является неотъемлемой частью Договора поставки № </w:t>
            </w:r>
            <w:r w:rsidR="00B27F53">
              <w:rPr>
                <w:rFonts w:ascii="Times New Roman" w:eastAsia="Times New Roman" w:hAnsi="Times New Roman" w:cs="Times New Roman"/>
                <w:color w:val="000000"/>
                <w:lang w:val="ru-RU" w:eastAsia="ru-RU"/>
              </w:rPr>
              <w:t>_____________________</w:t>
            </w:r>
            <w:r w:rsidRPr="004F55E4">
              <w:rPr>
                <w:rFonts w:ascii="Times New Roman" w:eastAsia="Times New Roman" w:hAnsi="Times New Roman" w:cs="Times New Roman"/>
                <w:color w:val="000000"/>
                <w:lang w:val="ru-RU" w:eastAsia="ru-RU"/>
              </w:rPr>
              <w:t xml:space="preserve"> от «</w:t>
            </w:r>
            <w:r w:rsidR="00B27F53">
              <w:rPr>
                <w:rFonts w:ascii="Times New Roman" w:eastAsia="Times New Roman" w:hAnsi="Times New Roman" w:cs="Times New Roman"/>
                <w:color w:val="000000"/>
                <w:lang w:val="ru-RU" w:eastAsia="ru-RU"/>
              </w:rPr>
              <w:t>____</w:t>
            </w:r>
            <w:r w:rsidRPr="004F55E4">
              <w:rPr>
                <w:rFonts w:ascii="Times New Roman" w:eastAsia="Times New Roman" w:hAnsi="Times New Roman" w:cs="Times New Roman"/>
                <w:color w:val="000000"/>
                <w:lang w:val="ru-RU" w:eastAsia="ru-RU"/>
              </w:rPr>
              <w:t xml:space="preserve">» </w:t>
            </w:r>
            <w:r w:rsidR="00B27F53">
              <w:rPr>
                <w:rFonts w:ascii="Times New Roman" w:eastAsia="Times New Roman" w:hAnsi="Times New Roman" w:cs="Times New Roman"/>
                <w:color w:val="000000"/>
                <w:lang w:val="ru-RU" w:eastAsia="ru-RU"/>
              </w:rPr>
              <w:t>____________</w:t>
            </w:r>
            <w:r w:rsidRPr="004F55E4">
              <w:rPr>
                <w:rFonts w:ascii="Times New Roman" w:eastAsia="Times New Roman" w:hAnsi="Times New Roman" w:cs="Times New Roman"/>
                <w:color w:val="000000"/>
                <w:lang w:val="ru-RU" w:eastAsia="ru-RU"/>
              </w:rPr>
              <w:t xml:space="preserve"> 202</w:t>
            </w:r>
            <w:r w:rsidR="00C52CFE" w:rsidRPr="00C52CFE">
              <w:rPr>
                <w:rFonts w:ascii="Times New Roman" w:eastAsia="Times New Roman" w:hAnsi="Times New Roman" w:cs="Times New Roman"/>
                <w:color w:val="000000"/>
                <w:lang w:val="ru-RU" w:eastAsia="ru-RU"/>
              </w:rPr>
              <w:t>6</w:t>
            </w:r>
            <w:r w:rsidRPr="004F55E4">
              <w:rPr>
                <w:rFonts w:ascii="Times New Roman" w:eastAsia="Times New Roman" w:hAnsi="Times New Roman" w:cs="Times New Roman"/>
                <w:color w:val="000000"/>
                <w:lang w:val="ru-RU" w:eastAsia="ru-RU"/>
              </w:rPr>
              <w:t xml:space="preserve"> года.</w:t>
            </w:r>
          </w:p>
        </w:tc>
      </w:tr>
      <w:tr w:rsidR="004F55E4" w:rsidRPr="00631C18" w14:paraId="2EC0BC8F" w14:textId="77777777" w:rsidTr="003650A7">
        <w:trPr>
          <w:trHeight w:val="346"/>
        </w:trPr>
        <w:tc>
          <w:tcPr>
            <w:tcW w:w="10599" w:type="dxa"/>
            <w:tcBorders>
              <w:top w:val="single" w:sz="4" w:space="0" w:color="auto"/>
              <w:left w:val="single" w:sz="4" w:space="0" w:color="auto"/>
              <w:bottom w:val="single" w:sz="4" w:space="0" w:color="auto"/>
              <w:right w:val="single" w:sz="4" w:space="0" w:color="auto"/>
            </w:tcBorders>
            <w:hideMark/>
          </w:tcPr>
          <w:p w14:paraId="4E410099" w14:textId="77777777" w:rsidR="004F55E4" w:rsidRPr="004F55E4" w:rsidRDefault="004F55E4" w:rsidP="00F3075C">
            <w:pPr>
              <w:spacing w:after="0" w:line="240" w:lineRule="auto"/>
              <w:ind w:right="160"/>
              <w:jc w:val="both"/>
              <w:rPr>
                <w:rFonts w:ascii="Times New Roman" w:eastAsia="Times New Roman" w:hAnsi="Times New Roman" w:cs="Times New Roman"/>
                <w:lang w:val="ru-RU" w:eastAsia="ru-RU"/>
              </w:rPr>
            </w:pPr>
            <w:r w:rsidRPr="004F55E4">
              <w:rPr>
                <w:rFonts w:ascii="Times New Roman" w:eastAsia="Times New Roman" w:hAnsi="Times New Roman" w:cs="Times New Roman"/>
                <w:lang w:val="ru-RU" w:eastAsia="ru-RU"/>
              </w:rPr>
              <w:t xml:space="preserve">3.Номер </w:t>
            </w:r>
            <w:r w:rsidRPr="004F55E4">
              <w:rPr>
                <w:rFonts w:ascii="Times New Roman" w:eastAsia="Times New Roman" w:hAnsi="Times New Roman" w:cs="Times New Roman"/>
                <w:color w:val="000000"/>
                <w:lang w:val="ru-RU" w:eastAsia="ru-RU"/>
              </w:rPr>
              <w:t xml:space="preserve">Спецификации </w:t>
            </w:r>
            <w:r w:rsidRPr="004F55E4">
              <w:rPr>
                <w:rFonts w:ascii="Times New Roman" w:eastAsia="Times New Roman" w:hAnsi="Times New Roman" w:cs="Times New Roman"/>
                <w:lang w:val="ru-RU" w:eastAsia="ru-RU"/>
              </w:rPr>
              <w:t>указывается на всех счетах-фактурах и документах, касающихся поставки Товаров.</w:t>
            </w:r>
          </w:p>
        </w:tc>
      </w:tr>
      <w:tr w:rsidR="004F55E4" w:rsidRPr="00631C18" w14:paraId="4E1DE286" w14:textId="77777777" w:rsidTr="00F3075C">
        <w:trPr>
          <w:trHeight w:val="581"/>
        </w:trPr>
        <w:tc>
          <w:tcPr>
            <w:tcW w:w="10599" w:type="dxa"/>
            <w:tcBorders>
              <w:top w:val="single" w:sz="4" w:space="0" w:color="auto"/>
              <w:left w:val="single" w:sz="4" w:space="0" w:color="auto"/>
              <w:bottom w:val="single" w:sz="4" w:space="0" w:color="auto"/>
              <w:right w:val="single" w:sz="4" w:space="0" w:color="auto"/>
            </w:tcBorders>
            <w:hideMark/>
          </w:tcPr>
          <w:p w14:paraId="330E7EA9" w14:textId="77777777" w:rsidR="004F55E4" w:rsidRPr="004F55E4" w:rsidRDefault="004F55E4" w:rsidP="00F3075C">
            <w:pPr>
              <w:spacing w:after="0" w:line="240" w:lineRule="auto"/>
              <w:ind w:right="160"/>
              <w:jc w:val="both"/>
              <w:rPr>
                <w:rFonts w:ascii="Times New Roman" w:eastAsia="Times New Roman" w:hAnsi="Times New Roman" w:cs="Times New Roman"/>
                <w:lang w:val="ru-RU" w:eastAsia="ru-RU"/>
              </w:rPr>
            </w:pPr>
            <w:r w:rsidRPr="004F55E4">
              <w:rPr>
                <w:rFonts w:ascii="Times New Roman" w:eastAsia="Times New Roman" w:hAnsi="Times New Roman" w:cs="Times New Roman"/>
                <w:lang w:val="ru-RU" w:eastAsia="ru-RU"/>
              </w:rPr>
              <w:t>4.Сканированная (электронная) копия настоящей Спецификации считается действительной до момента получения ее оригинала.</w:t>
            </w:r>
          </w:p>
        </w:tc>
      </w:tr>
    </w:tbl>
    <w:p w14:paraId="6B88134E" w14:textId="77777777" w:rsidR="004F55E4" w:rsidRPr="004F55E4" w:rsidRDefault="004F55E4" w:rsidP="004F55E4">
      <w:pPr>
        <w:keepNext/>
        <w:spacing w:before="60" w:after="60" w:line="240" w:lineRule="auto"/>
        <w:ind w:right="-144"/>
        <w:outlineLvl w:val="0"/>
        <w:rPr>
          <w:rFonts w:ascii="Times New Roman" w:eastAsia="Times New Roman" w:hAnsi="Times New Roman" w:cs="Times New Roman"/>
          <w:b/>
          <w:lang w:eastAsia="x-none"/>
        </w:rPr>
      </w:pPr>
      <w:r w:rsidRPr="004F55E4">
        <w:rPr>
          <w:rFonts w:ascii="Times New Roman" w:eastAsia="Times New Roman" w:hAnsi="Times New Roman" w:cs="Times New Roman"/>
          <w:b/>
          <w:lang w:val="ru-RU" w:eastAsia="x-none"/>
        </w:rPr>
        <w:t xml:space="preserve">                                                                                         Детали</w:t>
      </w:r>
      <w:r w:rsidRPr="004F55E4">
        <w:rPr>
          <w:rFonts w:ascii="Times New Roman" w:eastAsia="Times New Roman" w:hAnsi="Times New Roman" w:cs="Times New Roman"/>
          <w:b/>
          <w:lang w:eastAsia="x-none"/>
        </w:rPr>
        <w:t xml:space="preserve"> </w:t>
      </w:r>
      <w:r w:rsidRPr="004F55E4">
        <w:rPr>
          <w:rFonts w:ascii="Times New Roman" w:eastAsia="Times New Roman" w:hAnsi="Times New Roman" w:cs="Times New Roman"/>
          <w:b/>
          <w:lang w:val="ru-RU" w:eastAsia="x-none"/>
        </w:rPr>
        <w:t>поставки</w:t>
      </w:r>
      <w:r w:rsidRPr="004F55E4">
        <w:rPr>
          <w:rFonts w:ascii="Times New Roman" w:eastAsia="Times New Roman" w:hAnsi="Times New Roman" w:cs="Times New Roman"/>
          <w:b/>
          <w:lang w:val="x-none" w:eastAsia="x-none"/>
        </w:rPr>
        <w:tab/>
      </w:r>
    </w:p>
    <w:tbl>
      <w:tblPr>
        <w:tblStyle w:val="ad"/>
        <w:tblW w:w="10592" w:type="dxa"/>
        <w:tblLayout w:type="fixed"/>
        <w:tblLook w:val="04A0" w:firstRow="1" w:lastRow="0" w:firstColumn="1" w:lastColumn="0" w:noHBand="0" w:noVBand="1"/>
      </w:tblPr>
      <w:tblGrid>
        <w:gridCol w:w="535"/>
        <w:gridCol w:w="3600"/>
        <w:gridCol w:w="900"/>
        <w:gridCol w:w="1056"/>
        <w:gridCol w:w="1014"/>
        <w:gridCol w:w="1350"/>
        <w:gridCol w:w="952"/>
        <w:gridCol w:w="1170"/>
        <w:gridCol w:w="8"/>
        <w:gridCol w:w="7"/>
      </w:tblGrid>
      <w:tr w:rsidR="004F55E4" w:rsidRPr="004F55E4" w14:paraId="11701B45" w14:textId="77777777" w:rsidTr="00144D28">
        <w:trPr>
          <w:gridAfter w:val="2"/>
          <w:wAfter w:w="15" w:type="dxa"/>
          <w:trHeight w:val="112"/>
        </w:trPr>
        <w:tc>
          <w:tcPr>
            <w:tcW w:w="535" w:type="dxa"/>
            <w:hideMark/>
          </w:tcPr>
          <w:p w14:paraId="5E59955D" w14:textId="77777777" w:rsidR="004F55E4" w:rsidRPr="004F55E4" w:rsidRDefault="004F55E4" w:rsidP="00F3075C">
            <w:pPr>
              <w:ind w:right="-144"/>
              <w:rPr>
                <w:rFonts w:ascii="Times New Roman" w:eastAsia="Times New Roman" w:hAnsi="Times New Roman" w:cs="Times New Roman"/>
                <w:color w:val="000000"/>
                <w:lang w:val="ru-RU" w:eastAsia="ru-RU"/>
              </w:rPr>
            </w:pPr>
            <w:r w:rsidRPr="004F55E4">
              <w:rPr>
                <w:rFonts w:ascii="Times New Roman" w:eastAsia="Times New Roman" w:hAnsi="Times New Roman" w:cs="Times New Roman"/>
                <w:color w:val="000000"/>
                <w:lang w:val="ru-RU" w:eastAsia="ru-RU"/>
              </w:rPr>
              <w:t>№</w:t>
            </w:r>
            <w:r w:rsidRPr="004F55E4">
              <w:rPr>
                <w:rFonts w:ascii="Times New Roman" w:eastAsia="Times New Roman" w:hAnsi="Times New Roman" w:cs="Times New Roman"/>
                <w:color w:val="000000"/>
                <w:lang w:val="ru-RU" w:eastAsia="ru-RU"/>
              </w:rPr>
              <w:br/>
              <w:t>п/п</w:t>
            </w:r>
          </w:p>
        </w:tc>
        <w:tc>
          <w:tcPr>
            <w:tcW w:w="4500" w:type="dxa"/>
            <w:gridSpan w:val="2"/>
            <w:hideMark/>
          </w:tcPr>
          <w:p w14:paraId="2DC3FEB5" w14:textId="77777777" w:rsidR="004F55E4" w:rsidRPr="004F55E4" w:rsidRDefault="004F55E4" w:rsidP="00F3075C">
            <w:pPr>
              <w:ind w:right="-144"/>
              <w:rPr>
                <w:rFonts w:ascii="Times New Roman" w:eastAsia="Times New Roman" w:hAnsi="Times New Roman" w:cs="Times New Roman"/>
                <w:color w:val="000000"/>
                <w:lang w:val="ru-RU" w:eastAsia="ru-RU"/>
              </w:rPr>
            </w:pPr>
            <w:r w:rsidRPr="004F55E4">
              <w:rPr>
                <w:rFonts w:ascii="Times New Roman" w:eastAsia="Times New Roman" w:hAnsi="Times New Roman" w:cs="Times New Roman"/>
                <w:color w:val="000000"/>
                <w:lang w:val="ru-RU" w:eastAsia="ru-RU"/>
              </w:rPr>
              <w:t xml:space="preserve">Наименование </w:t>
            </w:r>
          </w:p>
        </w:tc>
        <w:tc>
          <w:tcPr>
            <w:tcW w:w="1056" w:type="dxa"/>
            <w:hideMark/>
          </w:tcPr>
          <w:p w14:paraId="530F2B23" w14:textId="77777777" w:rsidR="004F55E4" w:rsidRPr="004F55E4" w:rsidRDefault="004F55E4" w:rsidP="00F3075C">
            <w:pPr>
              <w:ind w:right="-144"/>
              <w:rPr>
                <w:rFonts w:ascii="Times New Roman" w:eastAsia="Times New Roman" w:hAnsi="Times New Roman" w:cs="Times New Roman"/>
                <w:color w:val="000000"/>
                <w:lang w:val="ru-RU" w:eastAsia="ru-RU"/>
              </w:rPr>
            </w:pPr>
            <w:r w:rsidRPr="004F55E4">
              <w:rPr>
                <w:rFonts w:ascii="Times New Roman" w:eastAsia="Times New Roman" w:hAnsi="Times New Roman" w:cs="Times New Roman"/>
                <w:color w:val="000000"/>
                <w:lang w:val="ru-RU" w:eastAsia="ru-RU"/>
              </w:rPr>
              <w:t xml:space="preserve"> Ед.</w:t>
            </w:r>
            <w:r w:rsidRPr="004F55E4">
              <w:rPr>
                <w:rFonts w:ascii="Times New Roman" w:eastAsia="Times New Roman" w:hAnsi="Times New Roman" w:cs="Times New Roman"/>
                <w:color w:val="000000"/>
                <w:lang w:val="ru-RU" w:eastAsia="ru-RU"/>
              </w:rPr>
              <w:br/>
              <w:t xml:space="preserve">изм. </w:t>
            </w:r>
          </w:p>
        </w:tc>
        <w:tc>
          <w:tcPr>
            <w:tcW w:w="1014" w:type="dxa"/>
            <w:hideMark/>
          </w:tcPr>
          <w:p w14:paraId="07F6BF33" w14:textId="77777777" w:rsidR="004F55E4" w:rsidRPr="004F55E4" w:rsidRDefault="004F55E4" w:rsidP="00F3075C">
            <w:pPr>
              <w:ind w:right="-144"/>
              <w:rPr>
                <w:rFonts w:ascii="Times New Roman" w:eastAsia="Times New Roman" w:hAnsi="Times New Roman" w:cs="Times New Roman"/>
                <w:color w:val="000000"/>
                <w:lang w:val="ru-RU" w:eastAsia="ru-RU"/>
              </w:rPr>
            </w:pPr>
            <w:r w:rsidRPr="004F55E4">
              <w:rPr>
                <w:rFonts w:ascii="Times New Roman" w:eastAsia="Times New Roman" w:hAnsi="Times New Roman" w:cs="Times New Roman"/>
                <w:color w:val="000000"/>
                <w:lang w:val="ru-RU" w:eastAsia="ru-RU"/>
              </w:rPr>
              <w:t xml:space="preserve">Кол-во </w:t>
            </w:r>
          </w:p>
        </w:tc>
        <w:tc>
          <w:tcPr>
            <w:tcW w:w="1350" w:type="dxa"/>
            <w:hideMark/>
          </w:tcPr>
          <w:p w14:paraId="2011C712" w14:textId="77777777" w:rsidR="004F55E4" w:rsidRPr="004F55E4" w:rsidRDefault="004F55E4" w:rsidP="00F3075C">
            <w:pPr>
              <w:rPr>
                <w:rFonts w:ascii="Times New Roman" w:eastAsia="Times New Roman" w:hAnsi="Times New Roman" w:cs="Times New Roman"/>
                <w:color w:val="000000"/>
                <w:lang w:val="ru-RU" w:eastAsia="ru-RU"/>
              </w:rPr>
            </w:pPr>
            <w:r w:rsidRPr="004F55E4">
              <w:rPr>
                <w:rFonts w:ascii="Times New Roman" w:eastAsia="Times New Roman" w:hAnsi="Times New Roman" w:cs="Times New Roman"/>
                <w:lang w:val="ru-RU" w:eastAsia="ru-RU"/>
              </w:rPr>
              <w:t xml:space="preserve">Стоимость за ед., с НДС 0 % </w:t>
            </w:r>
          </w:p>
        </w:tc>
        <w:tc>
          <w:tcPr>
            <w:tcW w:w="952" w:type="dxa"/>
            <w:hideMark/>
          </w:tcPr>
          <w:p w14:paraId="650EB236" w14:textId="77777777" w:rsidR="004F55E4" w:rsidRPr="004F55E4" w:rsidRDefault="004F55E4" w:rsidP="00F3075C">
            <w:pPr>
              <w:ind w:right="-144"/>
              <w:rPr>
                <w:rFonts w:ascii="Times New Roman" w:eastAsia="Times New Roman" w:hAnsi="Times New Roman" w:cs="Times New Roman"/>
                <w:color w:val="000000"/>
                <w:lang w:eastAsia="ru-RU"/>
              </w:rPr>
            </w:pPr>
            <w:r w:rsidRPr="004F55E4">
              <w:rPr>
                <w:rFonts w:ascii="Times New Roman" w:eastAsia="Times New Roman" w:hAnsi="Times New Roman" w:cs="Times New Roman"/>
                <w:lang w:val="ru-RU" w:eastAsia="ru-RU"/>
              </w:rPr>
              <w:t>Сумма</w:t>
            </w:r>
            <w:r w:rsidRPr="004F55E4">
              <w:rPr>
                <w:rFonts w:ascii="Times New Roman" w:eastAsia="Times New Roman" w:hAnsi="Times New Roman" w:cs="Times New Roman"/>
                <w:lang w:eastAsia="ru-RU"/>
              </w:rPr>
              <w:t xml:space="preserve"> </w:t>
            </w:r>
            <w:r w:rsidRPr="004F55E4">
              <w:rPr>
                <w:rFonts w:ascii="Times New Roman" w:eastAsia="Times New Roman" w:hAnsi="Times New Roman" w:cs="Times New Roman"/>
                <w:lang w:val="ru-RU" w:eastAsia="ru-RU"/>
              </w:rPr>
              <w:t>с</w:t>
            </w:r>
            <w:r w:rsidRPr="004F55E4">
              <w:rPr>
                <w:rFonts w:ascii="Times New Roman" w:eastAsia="Times New Roman" w:hAnsi="Times New Roman" w:cs="Times New Roman"/>
                <w:lang w:eastAsia="ru-RU"/>
              </w:rPr>
              <w:t xml:space="preserve"> </w:t>
            </w:r>
            <w:r w:rsidRPr="004F55E4">
              <w:rPr>
                <w:rFonts w:ascii="Times New Roman" w:eastAsia="Times New Roman" w:hAnsi="Times New Roman" w:cs="Times New Roman"/>
                <w:lang w:val="ru-RU" w:eastAsia="ru-RU"/>
              </w:rPr>
              <w:t>НДС</w:t>
            </w:r>
            <w:r w:rsidRPr="004F55E4">
              <w:rPr>
                <w:rFonts w:ascii="Times New Roman" w:eastAsia="Times New Roman" w:hAnsi="Times New Roman" w:cs="Times New Roman"/>
                <w:lang w:eastAsia="ru-RU"/>
              </w:rPr>
              <w:t xml:space="preserve"> 0%</w:t>
            </w:r>
          </w:p>
        </w:tc>
        <w:tc>
          <w:tcPr>
            <w:tcW w:w="1170" w:type="dxa"/>
            <w:hideMark/>
          </w:tcPr>
          <w:p w14:paraId="7FD7B60D" w14:textId="77777777" w:rsidR="004F55E4" w:rsidRPr="004F55E4" w:rsidRDefault="004F55E4" w:rsidP="00F3075C">
            <w:pPr>
              <w:ind w:right="-144"/>
              <w:rPr>
                <w:rFonts w:ascii="Times New Roman" w:eastAsia="Times New Roman" w:hAnsi="Times New Roman" w:cs="Times New Roman"/>
                <w:color w:val="000000"/>
                <w:lang w:eastAsia="ru-RU"/>
              </w:rPr>
            </w:pPr>
            <w:r w:rsidRPr="004F55E4">
              <w:rPr>
                <w:rFonts w:ascii="Times New Roman" w:eastAsia="Times New Roman" w:hAnsi="Times New Roman" w:cs="Times New Roman"/>
                <w:color w:val="000000"/>
                <w:lang w:val="ru-RU" w:eastAsia="ru-RU"/>
              </w:rPr>
              <w:t>Дата</w:t>
            </w:r>
            <w:r w:rsidRPr="004F55E4">
              <w:rPr>
                <w:rFonts w:ascii="Times New Roman" w:eastAsia="Times New Roman" w:hAnsi="Times New Roman" w:cs="Times New Roman"/>
                <w:color w:val="000000"/>
                <w:lang w:eastAsia="ru-RU"/>
              </w:rPr>
              <w:t xml:space="preserve"> </w:t>
            </w:r>
            <w:r w:rsidRPr="004F55E4">
              <w:rPr>
                <w:rFonts w:ascii="Times New Roman" w:eastAsia="Times New Roman" w:hAnsi="Times New Roman" w:cs="Times New Roman"/>
                <w:color w:val="000000"/>
                <w:lang w:val="ru-RU" w:eastAsia="ru-RU"/>
              </w:rPr>
              <w:t>поставки</w:t>
            </w:r>
          </w:p>
        </w:tc>
      </w:tr>
      <w:tr w:rsidR="003F6B8F" w:rsidRPr="00D46088" w14:paraId="2397F1F1" w14:textId="77777777" w:rsidTr="006D4998">
        <w:trPr>
          <w:gridAfter w:val="2"/>
          <w:wAfter w:w="15" w:type="dxa"/>
          <w:trHeight w:val="2146"/>
        </w:trPr>
        <w:tc>
          <w:tcPr>
            <w:tcW w:w="535" w:type="dxa"/>
          </w:tcPr>
          <w:p w14:paraId="0FD72BA5" w14:textId="17296692" w:rsidR="003F6B8F" w:rsidRPr="003F6B8F" w:rsidRDefault="003F6B8F" w:rsidP="00F3075C">
            <w:pPr>
              <w:ind w:right="-144"/>
              <w:rPr>
                <w:rFonts w:ascii="Times New Roman" w:eastAsia="Times New Roman" w:hAnsi="Times New Roman" w:cs="Times New Roman"/>
                <w:color w:val="000000"/>
                <w:lang w:val="ru-RU" w:eastAsia="ru-RU"/>
              </w:rPr>
            </w:pPr>
            <w:r>
              <w:rPr>
                <w:rFonts w:ascii="Times New Roman" w:eastAsia="Times New Roman" w:hAnsi="Times New Roman" w:cs="Times New Roman"/>
                <w:color w:val="000000"/>
                <w:lang w:val="ru-RU" w:eastAsia="ru-RU"/>
              </w:rPr>
              <w:t>1</w:t>
            </w:r>
          </w:p>
        </w:tc>
        <w:tc>
          <w:tcPr>
            <w:tcW w:w="4500" w:type="dxa"/>
            <w:gridSpan w:val="2"/>
            <w:tcBorders>
              <w:top w:val="single" w:sz="4" w:space="0" w:color="auto"/>
              <w:left w:val="nil"/>
              <w:bottom w:val="single" w:sz="4" w:space="0" w:color="auto"/>
            </w:tcBorders>
            <w:shd w:val="clear" w:color="000000" w:fill="FFFFFF"/>
            <w:vAlign w:val="bottom"/>
          </w:tcPr>
          <w:p w14:paraId="156A0152" w14:textId="77777777" w:rsidR="006D4998" w:rsidRPr="006D4998" w:rsidRDefault="006D4998" w:rsidP="006D4998">
            <w:pPr>
              <w:rPr>
                <w:rFonts w:ascii="Times New Roman" w:eastAsia="Times New Roman" w:hAnsi="Times New Roman" w:cs="Times New Roman"/>
                <w:lang w:val="ru-RU"/>
              </w:rPr>
            </w:pPr>
            <w:r>
              <w:rPr>
                <w:rFonts w:ascii="Times New Roman" w:eastAsia="Times New Roman" w:hAnsi="Times New Roman" w:cs="Times New Roman"/>
                <w:lang w:val="ru-RU"/>
              </w:rPr>
              <w:t xml:space="preserve">Флюс лабораторный </w:t>
            </w:r>
            <w:proofErr w:type="spellStart"/>
            <w:r>
              <w:rPr>
                <w:rFonts w:ascii="Times New Roman" w:eastAsia="Times New Roman" w:hAnsi="Times New Roman" w:cs="Times New Roman"/>
                <w:lang w:val="ru-RU"/>
              </w:rPr>
              <w:t>обезолоченный</w:t>
            </w:r>
            <w:proofErr w:type="spellEnd"/>
            <w:r>
              <w:rPr>
                <w:rFonts w:ascii="Times New Roman" w:eastAsia="Times New Roman" w:hAnsi="Times New Roman" w:cs="Times New Roman"/>
                <w:lang w:val="ru-RU"/>
              </w:rPr>
              <w:t xml:space="preserve"> </w:t>
            </w:r>
            <w:r w:rsidRPr="006D4998">
              <w:rPr>
                <w:rFonts w:ascii="Times New Roman" w:eastAsia="Times New Roman" w:hAnsi="Times New Roman" w:cs="Times New Roman"/>
                <w:lang w:val="ru-RU"/>
              </w:rPr>
              <w:t>для пробирного анализа низких концентрации золота</w:t>
            </w:r>
          </w:p>
          <w:p w14:paraId="1EC176F7" w14:textId="77777777" w:rsidR="006D4998" w:rsidRPr="006D4998" w:rsidRDefault="006D4998" w:rsidP="006D4998">
            <w:pPr>
              <w:rPr>
                <w:rFonts w:ascii="Times New Roman" w:eastAsia="Times New Roman" w:hAnsi="Times New Roman" w:cs="Times New Roman"/>
                <w:lang w:val="ru-RU"/>
              </w:rPr>
            </w:pPr>
            <w:r w:rsidRPr="006D4998">
              <w:rPr>
                <w:rFonts w:ascii="Times New Roman" w:eastAsia="Times New Roman" w:hAnsi="Times New Roman" w:cs="Times New Roman"/>
                <w:lang w:val="ru-RU"/>
              </w:rPr>
              <w:t xml:space="preserve">Au не более 0.2 </w:t>
            </w:r>
            <w:proofErr w:type="spellStart"/>
            <w:r w:rsidRPr="006D4998">
              <w:rPr>
                <w:rFonts w:ascii="Times New Roman" w:eastAsia="Times New Roman" w:hAnsi="Times New Roman" w:cs="Times New Roman"/>
                <w:lang w:val="ru-RU"/>
              </w:rPr>
              <w:t>ppb</w:t>
            </w:r>
            <w:proofErr w:type="spellEnd"/>
          </w:p>
          <w:p w14:paraId="7EFDA2D7" w14:textId="1A8B61E6" w:rsidR="006D4998" w:rsidRPr="006D4998" w:rsidRDefault="006D4998" w:rsidP="006D4998">
            <w:pPr>
              <w:rPr>
                <w:rFonts w:ascii="Times New Roman" w:eastAsia="Times New Roman" w:hAnsi="Times New Roman" w:cs="Times New Roman"/>
                <w:lang w:val="ru-RU"/>
              </w:rPr>
            </w:pPr>
            <w:r w:rsidRPr="006D4998">
              <w:rPr>
                <w:rFonts w:ascii="Times New Roman" w:eastAsia="Times New Roman" w:hAnsi="Times New Roman" w:cs="Times New Roman"/>
                <w:lang w:val="ru-RU"/>
              </w:rPr>
              <w:t>Оксид Свинца</w:t>
            </w:r>
            <w:r w:rsidR="00512500" w:rsidRPr="00512500">
              <w:rPr>
                <w:rFonts w:ascii="Times New Roman" w:eastAsia="Times New Roman" w:hAnsi="Times New Roman" w:cs="Times New Roman"/>
                <w:lang w:val="ru-RU"/>
              </w:rPr>
              <w:t xml:space="preserve"> </w:t>
            </w:r>
            <w:proofErr w:type="spellStart"/>
            <w:r w:rsidR="00512500">
              <w:rPr>
                <w:rFonts w:ascii="Times New Roman" w:eastAsia="Times New Roman" w:hAnsi="Times New Roman" w:cs="Times New Roman"/>
              </w:rPr>
              <w:t>PbO</w:t>
            </w:r>
            <w:proofErr w:type="spellEnd"/>
            <w:r w:rsidRPr="006D4998">
              <w:rPr>
                <w:rFonts w:ascii="Times New Roman" w:eastAsia="Times New Roman" w:hAnsi="Times New Roman" w:cs="Times New Roman"/>
                <w:lang w:val="ru-RU"/>
              </w:rPr>
              <w:t xml:space="preserve"> – 67% </w:t>
            </w:r>
          </w:p>
          <w:p w14:paraId="635D0C63" w14:textId="14CEF4BA" w:rsidR="006D4998" w:rsidRPr="006D4998" w:rsidRDefault="006D4998" w:rsidP="006D4998">
            <w:pPr>
              <w:rPr>
                <w:rFonts w:ascii="Times New Roman" w:eastAsia="Times New Roman" w:hAnsi="Times New Roman" w:cs="Times New Roman"/>
                <w:lang w:val="ru-RU"/>
              </w:rPr>
            </w:pPr>
            <w:r w:rsidRPr="006D4998">
              <w:rPr>
                <w:rFonts w:ascii="Times New Roman" w:eastAsia="Times New Roman" w:hAnsi="Times New Roman" w:cs="Times New Roman"/>
                <w:lang w:val="ru-RU"/>
              </w:rPr>
              <w:t>Карбонат Натрия</w:t>
            </w:r>
            <w:r w:rsidR="00512500" w:rsidRPr="00512500">
              <w:rPr>
                <w:rFonts w:ascii="Times New Roman" w:eastAsia="Times New Roman" w:hAnsi="Times New Roman" w:cs="Times New Roman"/>
                <w:lang w:val="ru-RU"/>
              </w:rPr>
              <w:t xml:space="preserve"> </w:t>
            </w:r>
            <w:r w:rsidR="00512500">
              <w:rPr>
                <w:rFonts w:ascii="Times New Roman" w:eastAsia="Times New Roman" w:hAnsi="Times New Roman" w:cs="Times New Roman"/>
              </w:rPr>
              <w:t>Na</w:t>
            </w:r>
            <w:r w:rsidR="00512500" w:rsidRPr="00512500">
              <w:rPr>
                <w:rFonts w:ascii="Times New Roman" w:eastAsia="Times New Roman" w:hAnsi="Times New Roman" w:cs="Times New Roman"/>
                <w:lang w:val="ru-RU"/>
              </w:rPr>
              <w:t>2</w:t>
            </w:r>
            <w:r w:rsidR="00512500">
              <w:rPr>
                <w:rFonts w:ascii="Times New Roman" w:eastAsia="Times New Roman" w:hAnsi="Times New Roman" w:cs="Times New Roman"/>
              </w:rPr>
              <w:t>CO</w:t>
            </w:r>
            <w:r w:rsidR="00512500" w:rsidRPr="00512500">
              <w:rPr>
                <w:rFonts w:ascii="Times New Roman" w:eastAsia="Times New Roman" w:hAnsi="Times New Roman" w:cs="Times New Roman"/>
                <w:lang w:val="ru-RU"/>
              </w:rPr>
              <w:t>3</w:t>
            </w:r>
            <w:r w:rsidRPr="006D4998">
              <w:rPr>
                <w:rFonts w:ascii="Times New Roman" w:eastAsia="Times New Roman" w:hAnsi="Times New Roman" w:cs="Times New Roman"/>
                <w:lang w:val="ru-RU"/>
              </w:rPr>
              <w:t xml:space="preserve"> – 25% </w:t>
            </w:r>
          </w:p>
          <w:p w14:paraId="03B11C98" w14:textId="6A03710F" w:rsidR="006D4998" w:rsidRPr="006D4998" w:rsidRDefault="006D4998" w:rsidP="006D4998">
            <w:pPr>
              <w:rPr>
                <w:rFonts w:ascii="Times New Roman" w:eastAsia="Times New Roman" w:hAnsi="Times New Roman" w:cs="Times New Roman"/>
                <w:lang w:val="ru-RU"/>
              </w:rPr>
            </w:pPr>
            <w:r w:rsidRPr="006D4998">
              <w:rPr>
                <w:rFonts w:ascii="Times New Roman" w:eastAsia="Times New Roman" w:hAnsi="Times New Roman" w:cs="Times New Roman"/>
                <w:lang w:val="ru-RU"/>
              </w:rPr>
              <w:t>Борат Натрия</w:t>
            </w:r>
            <w:r w:rsidR="00512500" w:rsidRPr="00512500">
              <w:rPr>
                <w:rFonts w:ascii="Times New Roman" w:eastAsia="Times New Roman" w:hAnsi="Times New Roman" w:cs="Times New Roman"/>
                <w:lang w:val="ru-RU"/>
              </w:rPr>
              <w:t xml:space="preserve"> </w:t>
            </w:r>
            <w:r w:rsidR="00512500">
              <w:rPr>
                <w:rFonts w:ascii="Times New Roman" w:eastAsia="Times New Roman" w:hAnsi="Times New Roman" w:cs="Times New Roman"/>
              </w:rPr>
              <w:t>Na</w:t>
            </w:r>
            <w:r w:rsidR="00512500" w:rsidRPr="00C60F2B">
              <w:rPr>
                <w:rFonts w:ascii="Times New Roman" w:eastAsia="Times New Roman" w:hAnsi="Times New Roman" w:cs="Times New Roman"/>
                <w:lang w:val="ru-RU"/>
              </w:rPr>
              <w:t>2</w:t>
            </w:r>
            <w:r w:rsidR="00512500">
              <w:rPr>
                <w:rFonts w:ascii="Times New Roman" w:eastAsia="Times New Roman" w:hAnsi="Times New Roman" w:cs="Times New Roman"/>
              </w:rPr>
              <w:t>B</w:t>
            </w:r>
            <w:r w:rsidR="00512500" w:rsidRPr="00C60F2B">
              <w:rPr>
                <w:rFonts w:ascii="Times New Roman" w:eastAsia="Times New Roman" w:hAnsi="Times New Roman" w:cs="Times New Roman"/>
                <w:lang w:val="ru-RU"/>
              </w:rPr>
              <w:t>4</w:t>
            </w:r>
            <w:r w:rsidR="00512500">
              <w:rPr>
                <w:rFonts w:ascii="Times New Roman" w:eastAsia="Times New Roman" w:hAnsi="Times New Roman" w:cs="Times New Roman"/>
              </w:rPr>
              <w:t>O</w:t>
            </w:r>
            <w:r w:rsidR="00512500" w:rsidRPr="00C60F2B">
              <w:rPr>
                <w:rFonts w:ascii="Times New Roman" w:eastAsia="Times New Roman" w:hAnsi="Times New Roman" w:cs="Times New Roman"/>
                <w:lang w:val="ru-RU"/>
              </w:rPr>
              <w:t>7</w:t>
            </w:r>
            <w:r w:rsidRPr="006D4998">
              <w:rPr>
                <w:rFonts w:ascii="Times New Roman" w:eastAsia="Times New Roman" w:hAnsi="Times New Roman" w:cs="Times New Roman"/>
                <w:lang w:val="ru-RU"/>
              </w:rPr>
              <w:t xml:space="preserve"> – 8%</w:t>
            </w:r>
          </w:p>
          <w:p w14:paraId="180ADF86" w14:textId="77777777" w:rsidR="003F6B8F" w:rsidRDefault="006D4998" w:rsidP="006D4998">
            <w:pPr>
              <w:rPr>
                <w:rFonts w:ascii="Times New Roman" w:eastAsia="Times New Roman" w:hAnsi="Times New Roman" w:cs="Times New Roman"/>
                <w:lang w:val="ru-RU"/>
              </w:rPr>
            </w:pPr>
            <w:r w:rsidRPr="006D4998">
              <w:rPr>
                <w:rFonts w:ascii="Times New Roman" w:eastAsia="Times New Roman" w:hAnsi="Times New Roman" w:cs="Times New Roman"/>
                <w:lang w:val="ru-RU"/>
              </w:rPr>
              <w:t>В металлических ведрах по 25 кг</w:t>
            </w:r>
            <w:r w:rsidR="00C60F2B">
              <w:rPr>
                <w:rFonts w:ascii="Times New Roman" w:eastAsia="Times New Roman" w:hAnsi="Times New Roman" w:cs="Times New Roman"/>
                <w:lang w:val="ru-RU"/>
              </w:rPr>
              <w:t>.</w:t>
            </w:r>
          </w:p>
          <w:p w14:paraId="4CB20DFD" w14:textId="28BAA154" w:rsidR="00C60F2B" w:rsidRDefault="00C60F2B" w:rsidP="006D4998">
            <w:pPr>
              <w:rPr>
                <w:rFonts w:ascii="Times New Roman" w:eastAsia="Times New Roman" w:hAnsi="Times New Roman" w:cs="Times New Roman"/>
                <w:lang w:val="ru-RU"/>
              </w:rPr>
            </w:pPr>
          </w:p>
        </w:tc>
        <w:tc>
          <w:tcPr>
            <w:tcW w:w="1056" w:type="dxa"/>
          </w:tcPr>
          <w:p w14:paraId="65CF93D3" w14:textId="0A5DC0D4" w:rsidR="003F6B8F" w:rsidRDefault="00B20412" w:rsidP="00F3075C">
            <w:pPr>
              <w:jc w:val="center"/>
              <w:rPr>
                <w:rFonts w:ascii="Times New Roman" w:eastAsia="Times New Roman" w:hAnsi="Times New Roman" w:cs="Times New Roman"/>
                <w:lang w:val="ru-RU"/>
              </w:rPr>
            </w:pPr>
            <w:r>
              <w:rPr>
                <w:rFonts w:ascii="Times New Roman" w:eastAsia="Times New Roman" w:hAnsi="Times New Roman" w:cs="Times New Roman"/>
                <w:lang w:val="ru-RU"/>
              </w:rPr>
              <w:t>кг</w:t>
            </w:r>
          </w:p>
        </w:tc>
        <w:tc>
          <w:tcPr>
            <w:tcW w:w="1014" w:type="dxa"/>
            <w:tcBorders>
              <w:top w:val="single" w:sz="4" w:space="0" w:color="auto"/>
              <w:left w:val="single" w:sz="4" w:space="0" w:color="auto"/>
              <w:bottom w:val="single" w:sz="4" w:space="0" w:color="auto"/>
              <w:right w:val="single" w:sz="4" w:space="0" w:color="auto"/>
            </w:tcBorders>
            <w:shd w:val="clear" w:color="000000" w:fill="FFFFFF"/>
          </w:tcPr>
          <w:p w14:paraId="6766FB96" w14:textId="0FD31B01" w:rsidR="003F6B8F" w:rsidRDefault="006D4998" w:rsidP="006D4998">
            <w:pPr>
              <w:ind w:right="-144"/>
              <w:rPr>
                <w:rFonts w:ascii="Times New Roman" w:eastAsia="Times New Roman" w:hAnsi="Times New Roman" w:cs="Times New Roman"/>
              </w:rPr>
            </w:pPr>
            <w:r>
              <w:rPr>
                <w:rFonts w:ascii="Times New Roman" w:eastAsia="Times New Roman" w:hAnsi="Times New Roman" w:cs="Times New Roman"/>
                <w:lang w:val="ky-KG"/>
              </w:rPr>
              <w:t xml:space="preserve">21 </w:t>
            </w:r>
            <w:r w:rsidR="00252183">
              <w:rPr>
                <w:rFonts w:ascii="Times New Roman" w:eastAsia="Times New Roman" w:hAnsi="Times New Roman" w:cs="Times New Roman"/>
                <w:lang w:val="ky-KG"/>
              </w:rPr>
              <w:t>500</w:t>
            </w:r>
            <w:r w:rsidR="00BE53C2">
              <w:rPr>
                <w:rFonts w:ascii="Times New Roman" w:eastAsia="Times New Roman" w:hAnsi="Times New Roman" w:cs="Times New Roman"/>
              </w:rPr>
              <w:t xml:space="preserve"> </w:t>
            </w:r>
          </w:p>
        </w:tc>
        <w:tc>
          <w:tcPr>
            <w:tcW w:w="1350" w:type="dxa"/>
          </w:tcPr>
          <w:p w14:paraId="74CEA5F2" w14:textId="77777777" w:rsidR="003F6B8F" w:rsidRPr="004F55E4" w:rsidRDefault="003F6B8F" w:rsidP="00F3075C">
            <w:pPr>
              <w:ind w:right="-144"/>
              <w:jc w:val="center"/>
              <w:rPr>
                <w:rFonts w:ascii="Times New Roman" w:eastAsia="Times New Roman" w:hAnsi="Times New Roman" w:cs="Times New Roman"/>
                <w:color w:val="000000"/>
                <w:lang w:val="ru-RU" w:eastAsia="ru-RU"/>
              </w:rPr>
            </w:pPr>
          </w:p>
        </w:tc>
        <w:tc>
          <w:tcPr>
            <w:tcW w:w="952" w:type="dxa"/>
          </w:tcPr>
          <w:p w14:paraId="36C129CE" w14:textId="77777777" w:rsidR="003F6B8F" w:rsidRPr="004F55E4" w:rsidRDefault="003F6B8F" w:rsidP="00F3075C">
            <w:pPr>
              <w:ind w:right="-144"/>
              <w:jc w:val="center"/>
              <w:rPr>
                <w:rFonts w:ascii="Times New Roman" w:eastAsia="Times New Roman" w:hAnsi="Times New Roman" w:cs="Times New Roman"/>
                <w:color w:val="000000"/>
                <w:lang w:val="ru-RU" w:eastAsia="ru-RU"/>
              </w:rPr>
            </w:pPr>
          </w:p>
        </w:tc>
        <w:tc>
          <w:tcPr>
            <w:tcW w:w="1170" w:type="dxa"/>
            <w:noWrap/>
          </w:tcPr>
          <w:p w14:paraId="2B6D851A" w14:textId="77777777" w:rsidR="003F6B8F" w:rsidRPr="004F55E4" w:rsidRDefault="003F6B8F" w:rsidP="00285720">
            <w:pPr>
              <w:ind w:right="-20"/>
              <w:rPr>
                <w:rFonts w:ascii="Times New Roman" w:eastAsia="Times New Roman" w:hAnsi="Times New Roman" w:cs="Times New Roman"/>
                <w:lang w:val="ru-RU"/>
              </w:rPr>
            </w:pPr>
          </w:p>
        </w:tc>
      </w:tr>
      <w:tr w:rsidR="004F55E4" w:rsidRPr="004F55E4" w14:paraId="74E059D3" w14:textId="77777777" w:rsidTr="00144D28">
        <w:trPr>
          <w:gridAfter w:val="2"/>
          <w:wAfter w:w="15" w:type="dxa"/>
          <w:trHeight w:val="120"/>
        </w:trPr>
        <w:tc>
          <w:tcPr>
            <w:tcW w:w="535" w:type="dxa"/>
          </w:tcPr>
          <w:p w14:paraId="3934A83F" w14:textId="77777777" w:rsidR="004F55E4" w:rsidRPr="004F55E4" w:rsidRDefault="004F55E4" w:rsidP="00F3075C">
            <w:pPr>
              <w:ind w:right="-144"/>
              <w:rPr>
                <w:rFonts w:ascii="Times New Roman" w:eastAsia="Times New Roman" w:hAnsi="Times New Roman" w:cs="Times New Roman"/>
                <w:color w:val="000000"/>
                <w:lang w:val="ru-RU" w:eastAsia="ru-RU"/>
              </w:rPr>
            </w:pPr>
          </w:p>
        </w:tc>
        <w:tc>
          <w:tcPr>
            <w:tcW w:w="3600" w:type="dxa"/>
          </w:tcPr>
          <w:p w14:paraId="3427411E" w14:textId="1FD80407" w:rsidR="004F55E4" w:rsidRPr="004F55E4" w:rsidRDefault="004F55E4" w:rsidP="00F3075C">
            <w:pPr>
              <w:rPr>
                <w:rFonts w:ascii="Times New Roman" w:eastAsia="Times New Roman" w:hAnsi="Times New Roman" w:cs="Times New Roman"/>
                <w:lang w:eastAsia="ru-RU"/>
              </w:rPr>
            </w:pPr>
            <w:r w:rsidRPr="004F55E4">
              <w:rPr>
                <w:rFonts w:ascii="Times New Roman" w:eastAsia="Times New Roman" w:hAnsi="Times New Roman" w:cs="Times New Roman"/>
                <w:b/>
                <w:lang w:val="ru-RU" w:eastAsia="ru-RU"/>
              </w:rPr>
              <w:t xml:space="preserve">Итоговая </w:t>
            </w:r>
            <w:proofErr w:type="gramStart"/>
            <w:r w:rsidR="00DC3963" w:rsidRPr="004F55E4">
              <w:rPr>
                <w:rFonts w:ascii="Times New Roman" w:eastAsia="Times New Roman" w:hAnsi="Times New Roman" w:cs="Times New Roman"/>
                <w:b/>
                <w:lang w:val="ru-RU" w:eastAsia="ru-RU"/>
              </w:rPr>
              <w:t>стоимость:</w:t>
            </w:r>
            <w:r w:rsidR="00DC3963" w:rsidRPr="004F55E4">
              <w:rPr>
                <w:rFonts w:ascii="Times New Roman" w:eastAsia="Times New Roman" w:hAnsi="Times New Roman" w:cs="Times New Roman"/>
                <w:b/>
                <w:lang w:eastAsia="ru-RU"/>
              </w:rPr>
              <w:t xml:space="preserve">  </w:t>
            </w:r>
            <w:r w:rsidRPr="004F55E4">
              <w:rPr>
                <w:rFonts w:ascii="Times New Roman" w:eastAsia="Times New Roman" w:hAnsi="Times New Roman" w:cs="Times New Roman"/>
                <w:b/>
                <w:lang w:eastAsia="ru-RU"/>
              </w:rPr>
              <w:t xml:space="preserve"> </w:t>
            </w:r>
            <w:proofErr w:type="gramEnd"/>
            <w:r w:rsidRPr="004F55E4">
              <w:rPr>
                <w:rFonts w:ascii="Times New Roman" w:eastAsia="Times New Roman" w:hAnsi="Times New Roman" w:cs="Times New Roman"/>
                <w:b/>
                <w:lang w:eastAsia="ru-RU"/>
              </w:rPr>
              <w:t xml:space="preserve">                                         </w:t>
            </w:r>
          </w:p>
        </w:tc>
        <w:tc>
          <w:tcPr>
            <w:tcW w:w="900" w:type="dxa"/>
          </w:tcPr>
          <w:p w14:paraId="60F9F9A2" w14:textId="77777777" w:rsidR="004F55E4" w:rsidRPr="004F55E4" w:rsidRDefault="004F55E4" w:rsidP="00F3075C">
            <w:pPr>
              <w:jc w:val="center"/>
              <w:rPr>
                <w:rFonts w:ascii="Times New Roman" w:eastAsia="Times New Roman" w:hAnsi="Times New Roman" w:cs="Times New Roman"/>
                <w:lang w:eastAsia="ru-RU"/>
              </w:rPr>
            </w:pPr>
          </w:p>
        </w:tc>
        <w:tc>
          <w:tcPr>
            <w:tcW w:w="1056" w:type="dxa"/>
          </w:tcPr>
          <w:p w14:paraId="70EA9E9B" w14:textId="77777777" w:rsidR="004F55E4" w:rsidRPr="004F55E4" w:rsidRDefault="004F55E4" w:rsidP="00F3075C">
            <w:pPr>
              <w:jc w:val="center"/>
              <w:rPr>
                <w:rFonts w:ascii="Times New Roman" w:eastAsia="Times New Roman" w:hAnsi="Times New Roman" w:cs="Times New Roman"/>
              </w:rPr>
            </w:pPr>
          </w:p>
        </w:tc>
        <w:tc>
          <w:tcPr>
            <w:tcW w:w="1014" w:type="dxa"/>
          </w:tcPr>
          <w:p w14:paraId="73D38994" w14:textId="77777777" w:rsidR="004F55E4" w:rsidRPr="004F55E4" w:rsidRDefault="004F55E4" w:rsidP="00F3075C">
            <w:pPr>
              <w:ind w:right="-144"/>
              <w:jc w:val="center"/>
              <w:rPr>
                <w:rFonts w:ascii="Times New Roman" w:eastAsia="Times New Roman" w:hAnsi="Times New Roman" w:cs="Times New Roman"/>
                <w:lang w:val="ru-RU"/>
              </w:rPr>
            </w:pPr>
          </w:p>
        </w:tc>
        <w:tc>
          <w:tcPr>
            <w:tcW w:w="1350" w:type="dxa"/>
          </w:tcPr>
          <w:p w14:paraId="1551FAEA" w14:textId="77777777" w:rsidR="004F55E4" w:rsidRPr="004F55E4" w:rsidRDefault="004F55E4" w:rsidP="00F3075C">
            <w:pPr>
              <w:ind w:right="-144"/>
              <w:rPr>
                <w:rFonts w:ascii="Times New Roman" w:eastAsia="Times New Roman" w:hAnsi="Times New Roman" w:cs="Times New Roman"/>
                <w:color w:val="000000"/>
                <w:lang w:val="ru-RU" w:eastAsia="ru-RU"/>
              </w:rPr>
            </w:pPr>
          </w:p>
        </w:tc>
        <w:tc>
          <w:tcPr>
            <w:tcW w:w="952" w:type="dxa"/>
          </w:tcPr>
          <w:p w14:paraId="05139823" w14:textId="210BE999" w:rsidR="004F55E4" w:rsidRPr="004F55E4" w:rsidRDefault="004F55E4" w:rsidP="00F3075C">
            <w:pPr>
              <w:ind w:right="-144"/>
              <w:rPr>
                <w:rFonts w:ascii="Times New Roman" w:eastAsia="Times New Roman" w:hAnsi="Times New Roman" w:cs="Times New Roman"/>
                <w:b/>
                <w:bCs/>
                <w:color w:val="000000"/>
                <w:lang w:val="ru-RU" w:eastAsia="ru-RU"/>
              </w:rPr>
            </w:pPr>
          </w:p>
        </w:tc>
        <w:tc>
          <w:tcPr>
            <w:tcW w:w="1170" w:type="dxa"/>
            <w:noWrap/>
          </w:tcPr>
          <w:p w14:paraId="5BC021DF" w14:textId="77777777" w:rsidR="004F55E4" w:rsidRPr="004F55E4" w:rsidRDefault="004F55E4" w:rsidP="00F3075C">
            <w:pPr>
              <w:ind w:right="-20"/>
              <w:rPr>
                <w:rFonts w:ascii="Times New Roman" w:eastAsia="Times New Roman" w:hAnsi="Times New Roman" w:cs="Times New Roman"/>
                <w:lang w:val="ru-RU"/>
              </w:rPr>
            </w:pPr>
          </w:p>
        </w:tc>
      </w:tr>
      <w:tr w:rsidR="004F55E4" w:rsidRPr="004F55E4" w14:paraId="7018D57B" w14:textId="77777777" w:rsidTr="003650A7">
        <w:trPr>
          <w:trHeight w:val="328"/>
        </w:trPr>
        <w:tc>
          <w:tcPr>
            <w:tcW w:w="4135" w:type="dxa"/>
            <w:gridSpan w:val="2"/>
            <w:vAlign w:val="center"/>
          </w:tcPr>
          <w:p w14:paraId="5DE2F07B" w14:textId="7C1021D3" w:rsidR="004F55E4" w:rsidRPr="004F55E4" w:rsidRDefault="004F55E4" w:rsidP="00F3075C">
            <w:pPr>
              <w:rPr>
                <w:rFonts w:ascii="Times New Roman" w:eastAsia="Times New Roman" w:hAnsi="Times New Roman" w:cs="Times New Roman"/>
                <w:lang w:eastAsia="ru-RU"/>
              </w:rPr>
            </w:pPr>
            <w:r w:rsidRPr="004F55E4">
              <w:rPr>
                <w:rFonts w:ascii="Times New Roman" w:eastAsia="Times New Roman" w:hAnsi="Times New Roman" w:cs="Times New Roman"/>
                <w:b/>
                <w:lang w:val="ru-RU" w:eastAsia="ru-RU"/>
              </w:rPr>
              <w:t xml:space="preserve">Валюта </w:t>
            </w:r>
          </w:p>
        </w:tc>
        <w:tc>
          <w:tcPr>
            <w:tcW w:w="6457" w:type="dxa"/>
            <w:gridSpan w:val="8"/>
            <w:vAlign w:val="center"/>
          </w:tcPr>
          <w:p w14:paraId="66309033" w14:textId="35372ED1" w:rsidR="004F55E4" w:rsidRPr="004F55E4" w:rsidRDefault="004F55E4" w:rsidP="00F3075C">
            <w:pPr>
              <w:ind w:right="-20"/>
              <w:jc w:val="center"/>
              <w:rPr>
                <w:rFonts w:ascii="Times New Roman" w:eastAsia="Times New Roman" w:hAnsi="Times New Roman" w:cs="Times New Roman"/>
                <w:lang w:val="ru-RU"/>
              </w:rPr>
            </w:pPr>
          </w:p>
        </w:tc>
      </w:tr>
      <w:tr w:rsidR="004F55E4" w:rsidRPr="00512500" w14:paraId="20B15692" w14:textId="77777777" w:rsidTr="00F3075C">
        <w:trPr>
          <w:trHeight w:val="323"/>
        </w:trPr>
        <w:tc>
          <w:tcPr>
            <w:tcW w:w="4135" w:type="dxa"/>
            <w:gridSpan w:val="2"/>
          </w:tcPr>
          <w:p w14:paraId="03C2D18A" w14:textId="11837AF1" w:rsidR="004F55E4" w:rsidRPr="004F55E4" w:rsidRDefault="004F55E4" w:rsidP="00F3075C">
            <w:pPr>
              <w:rPr>
                <w:rFonts w:ascii="Times New Roman" w:eastAsia="Times New Roman" w:hAnsi="Times New Roman" w:cs="Times New Roman"/>
                <w:lang w:eastAsia="ru-RU"/>
              </w:rPr>
            </w:pPr>
            <w:r w:rsidRPr="004F55E4">
              <w:rPr>
                <w:rFonts w:ascii="Times New Roman" w:eastAsia="Times New Roman" w:hAnsi="Times New Roman" w:cs="Times New Roman"/>
                <w:b/>
                <w:lang w:val="ru-RU" w:eastAsia="ru-RU"/>
              </w:rPr>
              <w:t>Место</w:t>
            </w:r>
            <w:r w:rsidRPr="004F55E4">
              <w:rPr>
                <w:rFonts w:ascii="Times New Roman" w:eastAsia="Times New Roman" w:hAnsi="Times New Roman" w:cs="Times New Roman"/>
                <w:b/>
                <w:lang w:eastAsia="ru-RU"/>
              </w:rPr>
              <w:t xml:space="preserve"> </w:t>
            </w:r>
            <w:r w:rsidRPr="004F55E4">
              <w:rPr>
                <w:rFonts w:ascii="Times New Roman" w:eastAsia="Times New Roman" w:hAnsi="Times New Roman" w:cs="Times New Roman"/>
                <w:b/>
                <w:lang w:val="ru-RU" w:eastAsia="ru-RU"/>
              </w:rPr>
              <w:t>доставки</w:t>
            </w:r>
            <w:r w:rsidRPr="004F55E4">
              <w:rPr>
                <w:rFonts w:ascii="Times New Roman" w:eastAsia="Times New Roman" w:hAnsi="Times New Roman" w:cs="Times New Roman"/>
                <w:b/>
                <w:lang w:eastAsia="ru-RU"/>
              </w:rPr>
              <w:t xml:space="preserve"> </w:t>
            </w:r>
            <w:r w:rsidRPr="004F55E4">
              <w:rPr>
                <w:rFonts w:ascii="Times New Roman" w:eastAsia="Times New Roman" w:hAnsi="Times New Roman" w:cs="Times New Roman"/>
                <w:b/>
                <w:lang w:val="ru-RU" w:eastAsia="ru-RU"/>
              </w:rPr>
              <w:t>Товара</w:t>
            </w:r>
            <w:r w:rsidRPr="004F55E4">
              <w:rPr>
                <w:rFonts w:ascii="Times New Roman" w:eastAsia="Times New Roman" w:hAnsi="Times New Roman" w:cs="Times New Roman"/>
                <w:b/>
                <w:lang w:eastAsia="ru-RU"/>
              </w:rPr>
              <w:t>:</w:t>
            </w:r>
          </w:p>
        </w:tc>
        <w:tc>
          <w:tcPr>
            <w:tcW w:w="6457" w:type="dxa"/>
            <w:gridSpan w:val="8"/>
          </w:tcPr>
          <w:p w14:paraId="63ED465D" w14:textId="4CE0A47E" w:rsidR="004F55E4" w:rsidRPr="00512500" w:rsidRDefault="00D46088" w:rsidP="00F3075C">
            <w:pPr>
              <w:ind w:right="-144"/>
              <w:rPr>
                <w:rFonts w:ascii="Times New Roman" w:eastAsia="Times New Roman" w:hAnsi="Times New Roman" w:cs="Times New Roman"/>
                <w:lang w:eastAsia="ru-RU"/>
              </w:rPr>
            </w:pPr>
            <w:r w:rsidRPr="004F55E4">
              <w:rPr>
                <w:rFonts w:ascii="Times New Roman" w:eastAsia="Times New Roman" w:hAnsi="Times New Roman" w:cs="Times New Roman"/>
                <w:lang w:eastAsia="ru-RU"/>
              </w:rPr>
              <w:t>DAP</w:t>
            </w:r>
            <w:del w:id="2" w:author="Rabiia Abdrazakova" w:date="2026-02-13T10:15:00Z" w16du:dateUtc="2026-02-13T04:15:00Z">
              <w:r w:rsidR="00512500" w:rsidDel="00730AA4">
                <w:rPr>
                  <w:rFonts w:ascii="Times New Roman" w:eastAsia="Times New Roman" w:hAnsi="Times New Roman" w:cs="Times New Roman"/>
                  <w:lang w:eastAsia="ru-RU"/>
                </w:rPr>
                <w:delText xml:space="preserve"> </w:delText>
              </w:r>
            </w:del>
            <w:r w:rsidR="00512500">
              <w:rPr>
                <w:rFonts w:ascii="Times New Roman" w:eastAsia="Times New Roman" w:hAnsi="Times New Roman" w:cs="Times New Roman"/>
                <w:lang w:val="ky-KG" w:eastAsia="ru-RU"/>
              </w:rPr>
              <w:t xml:space="preserve">, </w:t>
            </w:r>
            <w:r w:rsidR="006E4163">
              <w:rPr>
                <w:rFonts w:ascii="Times New Roman" w:eastAsia="Times New Roman" w:hAnsi="Times New Roman" w:cs="Times New Roman"/>
                <w:lang w:val="ky-KG" w:eastAsia="ru-RU"/>
              </w:rPr>
              <w:t>БПБ г.</w:t>
            </w:r>
            <w:proofErr w:type="gramStart"/>
            <w:r w:rsidR="00512500">
              <w:rPr>
                <w:rFonts w:ascii="Times New Roman" w:eastAsia="Times New Roman" w:hAnsi="Times New Roman" w:cs="Times New Roman"/>
                <w:lang w:val="ky-KG" w:eastAsia="ru-RU"/>
              </w:rPr>
              <w:t>Балыкчы</w:t>
            </w:r>
            <w:r w:rsidR="00E0749F" w:rsidRPr="00512500">
              <w:rPr>
                <w:rFonts w:ascii="Times New Roman" w:eastAsia="Times New Roman" w:hAnsi="Times New Roman" w:cs="Times New Roman"/>
                <w:lang w:eastAsia="ru-RU"/>
              </w:rPr>
              <w:t>,</w:t>
            </w:r>
            <w:r w:rsidR="004F55E4" w:rsidRPr="004F55E4">
              <w:rPr>
                <w:rFonts w:ascii="Times New Roman" w:eastAsia="Times New Roman" w:hAnsi="Times New Roman" w:cs="Times New Roman"/>
                <w:lang w:val="ru-RU" w:eastAsia="ru-RU"/>
              </w:rPr>
              <w:t>Кыргызстан</w:t>
            </w:r>
            <w:proofErr w:type="gramEnd"/>
            <w:r w:rsidR="004F55E4" w:rsidRPr="00512500">
              <w:rPr>
                <w:rFonts w:ascii="Times New Roman" w:eastAsia="Times New Roman" w:hAnsi="Times New Roman" w:cs="Times New Roman"/>
                <w:lang w:eastAsia="ru-RU"/>
              </w:rPr>
              <w:t>.</w:t>
            </w:r>
          </w:p>
        </w:tc>
      </w:tr>
      <w:tr w:rsidR="004F55E4" w:rsidRPr="004F55E4" w14:paraId="13DF8BB9" w14:textId="77777777" w:rsidTr="003650A7">
        <w:trPr>
          <w:trHeight w:val="364"/>
        </w:trPr>
        <w:tc>
          <w:tcPr>
            <w:tcW w:w="4135" w:type="dxa"/>
            <w:gridSpan w:val="2"/>
          </w:tcPr>
          <w:p w14:paraId="4E52F162" w14:textId="7A7C66DF" w:rsidR="004F55E4" w:rsidRPr="004F55E4" w:rsidRDefault="004F55E4" w:rsidP="00F3075C">
            <w:pPr>
              <w:rPr>
                <w:rFonts w:ascii="Times New Roman" w:eastAsia="Times New Roman" w:hAnsi="Times New Roman" w:cs="Times New Roman"/>
                <w:lang w:eastAsia="ru-RU"/>
              </w:rPr>
            </w:pPr>
            <w:r w:rsidRPr="004F55E4">
              <w:rPr>
                <w:rFonts w:ascii="Times New Roman" w:eastAsia="Times New Roman" w:hAnsi="Times New Roman" w:cs="Times New Roman"/>
                <w:b/>
                <w:lang w:val="ru-RU" w:eastAsia="ru-RU"/>
              </w:rPr>
              <w:t>Условия оплаты</w:t>
            </w:r>
          </w:p>
        </w:tc>
        <w:tc>
          <w:tcPr>
            <w:tcW w:w="6457" w:type="dxa"/>
            <w:gridSpan w:val="8"/>
          </w:tcPr>
          <w:p w14:paraId="1815B578" w14:textId="01BD20DD" w:rsidR="004F55E4" w:rsidRPr="004F55E4" w:rsidRDefault="00AD4D48" w:rsidP="00F3075C">
            <w:pPr>
              <w:ind w:right="-20"/>
              <w:rPr>
                <w:rFonts w:ascii="Times New Roman" w:eastAsia="Times New Roman" w:hAnsi="Times New Roman" w:cs="Times New Roman"/>
                <w:lang w:val="ru-RU"/>
              </w:rPr>
            </w:pPr>
            <w:r>
              <w:rPr>
                <w:rFonts w:ascii="Times New Roman" w:eastAsia="Times New Roman" w:hAnsi="Times New Roman" w:cs="Times New Roman"/>
                <w:lang w:val="ru-RU"/>
              </w:rPr>
              <w:t>Согласно Договора</w:t>
            </w:r>
          </w:p>
        </w:tc>
      </w:tr>
      <w:tr w:rsidR="004F55E4" w:rsidRPr="00631C18" w14:paraId="40EE16C6" w14:textId="77777777" w:rsidTr="00F3075C">
        <w:trPr>
          <w:trHeight w:val="620"/>
        </w:trPr>
        <w:tc>
          <w:tcPr>
            <w:tcW w:w="4135" w:type="dxa"/>
            <w:gridSpan w:val="2"/>
          </w:tcPr>
          <w:p w14:paraId="01FFE47E" w14:textId="77777777" w:rsidR="004F55E4" w:rsidRPr="004F55E4" w:rsidRDefault="004F55E4" w:rsidP="00F3075C">
            <w:pPr>
              <w:rPr>
                <w:rFonts w:ascii="Times New Roman" w:eastAsia="Times New Roman" w:hAnsi="Times New Roman" w:cs="Times New Roman"/>
                <w:lang w:eastAsia="ru-RU"/>
              </w:rPr>
            </w:pPr>
            <w:r w:rsidRPr="004F55E4">
              <w:rPr>
                <w:rFonts w:ascii="Times New Roman" w:eastAsia="Times New Roman" w:hAnsi="Times New Roman" w:cs="Times New Roman"/>
                <w:b/>
                <w:lang w:val="ru-RU" w:eastAsia="ru-RU"/>
              </w:rPr>
              <w:t>Другие условия</w:t>
            </w:r>
          </w:p>
        </w:tc>
        <w:tc>
          <w:tcPr>
            <w:tcW w:w="6457" w:type="dxa"/>
            <w:gridSpan w:val="8"/>
          </w:tcPr>
          <w:p w14:paraId="50ED76A9" w14:textId="77777777" w:rsidR="004F55E4" w:rsidRPr="004F55E4" w:rsidRDefault="004F55E4" w:rsidP="00F3075C">
            <w:pPr>
              <w:widowControl w:val="0"/>
              <w:autoSpaceDE w:val="0"/>
              <w:autoSpaceDN w:val="0"/>
              <w:adjustRightInd w:val="0"/>
              <w:contextualSpacing/>
              <w:jc w:val="both"/>
              <w:rPr>
                <w:rFonts w:ascii="Times New Roman" w:eastAsia="Times New Roman" w:hAnsi="Times New Roman" w:cs="Times New Roman"/>
                <w:color w:val="000000"/>
                <w:lang w:val="ru-RU" w:eastAsia="ru-RU"/>
              </w:rPr>
            </w:pPr>
            <w:r w:rsidRPr="004F55E4">
              <w:rPr>
                <w:rFonts w:ascii="Times New Roman" w:eastAsia="Times New Roman" w:hAnsi="Times New Roman" w:cs="Times New Roman"/>
                <w:color w:val="000000"/>
                <w:lang w:val="ru-RU"/>
              </w:rPr>
              <w:t xml:space="preserve">Срок действия настоящей Спецификации к Договору действует до полного исполнения обязательств Сторон по настоящей Спецификации. </w:t>
            </w:r>
          </w:p>
        </w:tc>
      </w:tr>
      <w:tr w:rsidR="004F55E4" w:rsidRPr="004F55E4" w14:paraId="60678F6E" w14:textId="77777777" w:rsidTr="003650A7">
        <w:trPr>
          <w:trHeight w:val="346"/>
        </w:trPr>
        <w:tc>
          <w:tcPr>
            <w:tcW w:w="4135" w:type="dxa"/>
            <w:gridSpan w:val="2"/>
          </w:tcPr>
          <w:p w14:paraId="08EC918F" w14:textId="240BF9D7" w:rsidR="004F55E4" w:rsidRPr="004F55E4" w:rsidRDefault="004F55E4" w:rsidP="00F3075C">
            <w:pPr>
              <w:rPr>
                <w:rFonts w:ascii="Times New Roman" w:eastAsia="Times New Roman" w:hAnsi="Times New Roman" w:cs="Times New Roman"/>
                <w:lang w:eastAsia="ru-RU"/>
              </w:rPr>
            </w:pPr>
            <w:r w:rsidRPr="004F55E4">
              <w:rPr>
                <w:rFonts w:ascii="Times New Roman" w:eastAsia="Times New Roman" w:hAnsi="Times New Roman" w:cs="Times New Roman"/>
                <w:b/>
                <w:lang w:val="ru-RU" w:eastAsia="ru-RU"/>
              </w:rPr>
              <w:t>Покупатель</w:t>
            </w:r>
          </w:p>
        </w:tc>
        <w:tc>
          <w:tcPr>
            <w:tcW w:w="6457" w:type="dxa"/>
            <w:gridSpan w:val="8"/>
          </w:tcPr>
          <w:p w14:paraId="7698D670" w14:textId="77777777" w:rsidR="004F55E4" w:rsidRPr="004F55E4" w:rsidRDefault="004F55E4" w:rsidP="00F3075C">
            <w:pPr>
              <w:ind w:right="-20"/>
              <w:rPr>
                <w:rFonts w:ascii="Times New Roman" w:eastAsia="Times New Roman" w:hAnsi="Times New Roman" w:cs="Times New Roman"/>
              </w:rPr>
            </w:pPr>
            <w:r w:rsidRPr="004F55E4">
              <w:rPr>
                <w:rFonts w:ascii="Times New Roman" w:eastAsia="Times New Roman" w:hAnsi="Times New Roman" w:cs="Times New Roman"/>
                <w:b/>
                <w:lang w:val="ru-RU" w:eastAsia="ru-RU"/>
              </w:rPr>
              <w:t>Поставщик</w:t>
            </w:r>
          </w:p>
        </w:tc>
      </w:tr>
      <w:tr w:rsidR="004F55E4" w:rsidRPr="004F55E4" w14:paraId="218B631C" w14:textId="77777777" w:rsidTr="00F3075C">
        <w:trPr>
          <w:gridAfter w:val="1"/>
          <w:wAfter w:w="7" w:type="dxa"/>
          <w:trHeight w:val="350"/>
        </w:trPr>
        <w:tc>
          <w:tcPr>
            <w:tcW w:w="4135" w:type="dxa"/>
            <w:gridSpan w:val="2"/>
          </w:tcPr>
          <w:p w14:paraId="7FF65BD4" w14:textId="71666A47" w:rsidR="004F55E4" w:rsidRPr="004F55E4" w:rsidRDefault="004F55E4" w:rsidP="00F3075C">
            <w:pPr>
              <w:ind w:right="-144"/>
              <w:rPr>
                <w:rFonts w:ascii="Times New Roman" w:eastAsia="Times New Roman" w:hAnsi="Times New Roman" w:cs="Times New Roman"/>
                <w:lang w:val="ru-RU" w:eastAsia="ru-RU"/>
              </w:rPr>
            </w:pPr>
            <w:r w:rsidRPr="004F55E4">
              <w:rPr>
                <w:rFonts w:ascii="Times New Roman" w:eastAsia="Times New Roman" w:hAnsi="Times New Roman" w:cs="Times New Roman"/>
                <w:lang w:val="ru-RU" w:eastAsia="ru-RU"/>
              </w:rPr>
              <w:t xml:space="preserve">ФИО:  </w:t>
            </w:r>
          </w:p>
        </w:tc>
        <w:tc>
          <w:tcPr>
            <w:tcW w:w="1956" w:type="dxa"/>
            <w:gridSpan w:val="2"/>
          </w:tcPr>
          <w:p w14:paraId="292DD14C" w14:textId="77777777" w:rsidR="004F55E4" w:rsidRPr="004F55E4" w:rsidRDefault="004F55E4" w:rsidP="00F3075C">
            <w:pPr>
              <w:rPr>
                <w:rFonts w:ascii="Times New Roman" w:eastAsia="Times New Roman" w:hAnsi="Times New Roman" w:cs="Times New Roman"/>
                <w:lang w:val="ru-RU"/>
              </w:rPr>
            </w:pPr>
            <w:r w:rsidRPr="004F55E4">
              <w:rPr>
                <w:rFonts w:ascii="Times New Roman" w:eastAsia="Times New Roman" w:hAnsi="Times New Roman" w:cs="Times New Roman"/>
                <w:lang w:val="ru-RU" w:eastAsia="ru-RU"/>
              </w:rPr>
              <w:t>ФИО:</w:t>
            </w:r>
          </w:p>
        </w:tc>
        <w:tc>
          <w:tcPr>
            <w:tcW w:w="4494" w:type="dxa"/>
            <w:gridSpan w:val="5"/>
          </w:tcPr>
          <w:p w14:paraId="5DC31F0F" w14:textId="29CC50E4" w:rsidR="004F55E4" w:rsidRPr="004F55E4" w:rsidRDefault="004F55E4" w:rsidP="00F3075C">
            <w:pPr>
              <w:ind w:right="-20"/>
              <w:rPr>
                <w:rFonts w:ascii="Times New Roman" w:eastAsia="Times New Roman" w:hAnsi="Times New Roman" w:cs="Times New Roman"/>
                <w:b/>
                <w:bCs/>
              </w:rPr>
            </w:pPr>
          </w:p>
        </w:tc>
      </w:tr>
      <w:tr w:rsidR="004F55E4" w:rsidRPr="004F55E4" w14:paraId="0EA8FBB2" w14:textId="77777777" w:rsidTr="00F3075C">
        <w:trPr>
          <w:gridAfter w:val="1"/>
          <w:wAfter w:w="7" w:type="dxa"/>
          <w:trHeight w:val="620"/>
        </w:trPr>
        <w:tc>
          <w:tcPr>
            <w:tcW w:w="4135" w:type="dxa"/>
            <w:gridSpan w:val="2"/>
          </w:tcPr>
          <w:p w14:paraId="7B65E8C8" w14:textId="4B009BD0" w:rsidR="004F55E4" w:rsidRPr="004F55E4" w:rsidRDefault="004F55E4" w:rsidP="00F3075C">
            <w:pPr>
              <w:rPr>
                <w:rFonts w:ascii="Times New Roman" w:eastAsia="Times New Roman" w:hAnsi="Times New Roman" w:cs="Times New Roman"/>
                <w:lang w:val="ru-RU" w:eastAsia="ru-RU"/>
              </w:rPr>
            </w:pPr>
            <w:r w:rsidRPr="004F55E4">
              <w:rPr>
                <w:rFonts w:ascii="Times New Roman" w:eastAsia="Times New Roman" w:hAnsi="Times New Roman" w:cs="Times New Roman"/>
                <w:lang w:val="ru-RU" w:eastAsia="ru-RU"/>
              </w:rPr>
              <w:t xml:space="preserve">Должность:  </w:t>
            </w:r>
          </w:p>
        </w:tc>
        <w:tc>
          <w:tcPr>
            <w:tcW w:w="1956" w:type="dxa"/>
            <w:gridSpan w:val="2"/>
          </w:tcPr>
          <w:p w14:paraId="0FA04907" w14:textId="77777777" w:rsidR="004F55E4" w:rsidRPr="004F55E4" w:rsidRDefault="004F55E4" w:rsidP="00F3075C">
            <w:pPr>
              <w:rPr>
                <w:rFonts w:ascii="Times New Roman" w:eastAsia="Times New Roman" w:hAnsi="Times New Roman" w:cs="Times New Roman"/>
                <w:lang w:val="ru-RU"/>
              </w:rPr>
            </w:pPr>
            <w:r w:rsidRPr="004F55E4">
              <w:rPr>
                <w:rFonts w:ascii="Times New Roman" w:eastAsia="Times New Roman" w:hAnsi="Times New Roman" w:cs="Times New Roman"/>
                <w:lang w:val="ru-RU" w:eastAsia="ru-RU"/>
              </w:rPr>
              <w:t>Должность</w:t>
            </w:r>
          </w:p>
        </w:tc>
        <w:tc>
          <w:tcPr>
            <w:tcW w:w="4494" w:type="dxa"/>
            <w:gridSpan w:val="5"/>
          </w:tcPr>
          <w:p w14:paraId="131E5B80" w14:textId="1E47FEA4" w:rsidR="004F55E4" w:rsidRPr="004F55E4" w:rsidRDefault="004F55E4" w:rsidP="00F3075C">
            <w:pPr>
              <w:ind w:right="-20"/>
              <w:rPr>
                <w:rFonts w:ascii="Times New Roman" w:eastAsia="Times New Roman" w:hAnsi="Times New Roman" w:cs="Times New Roman"/>
              </w:rPr>
            </w:pPr>
          </w:p>
        </w:tc>
      </w:tr>
      <w:tr w:rsidR="004F55E4" w:rsidRPr="004F55E4" w14:paraId="496C0D7A" w14:textId="77777777" w:rsidTr="00F3075C">
        <w:trPr>
          <w:trHeight w:val="638"/>
        </w:trPr>
        <w:tc>
          <w:tcPr>
            <w:tcW w:w="4135" w:type="dxa"/>
            <w:gridSpan w:val="2"/>
          </w:tcPr>
          <w:p w14:paraId="03CC8601" w14:textId="77777777" w:rsidR="004F55E4" w:rsidRPr="004F55E4" w:rsidRDefault="004F55E4" w:rsidP="00F3075C">
            <w:pPr>
              <w:rPr>
                <w:rFonts w:ascii="Times New Roman" w:eastAsia="Times New Roman" w:hAnsi="Times New Roman" w:cs="Times New Roman"/>
                <w:b/>
                <w:lang w:eastAsia="ru-RU"/>
              </w:rPr>
            </w:pPr>
            <w:r w:rsidRPr="004F55E4">
              <w:rPr>
                <w:rFonts w:ascii="Times New Roman" w:eastAsia="Times New Roman" w:hAnsi="Times New Roman" w:cs="Times New Roman"/>
                <w:lang w:val="ru-RU" w:eastAsia="ru-RU"/>
              </w:rPr>
              <w:t>Подпись:</w:t>
            </w:r>
          </w:p>
        </w:tc>
        <w:tc>
          <w:tcPr>
            <w:tcW w:w="6457" w:type="dxa"/>
            <w:gridSpan w:val="8"/>
          </w:tcPr>
          <w:p w14:paraId="583D7987" w14:textId="77777777" w:rsidR="004F55E4" w:rsidRPr="004F55E4" w:rsidRDefault="004F55E4" w:rsidP="00F3075C">
            <w:pPr>
              <w:ind w:right="-20"/>
              <w:rPr>
                <w:rFonts w:ascii="Times New Roman" w:eastAsia="Times New Roman" w:hAnsi="Times New Roman" w:cs="Times New Roman"/>
                <w:b/>
                <w:lang w:eastAsia="ru-RU"/>
              </w:rPr>
            </w:pPr>
            <w:r w:rsidRPr="004F55E4">
              <w:rPr>
                <w:rFonts w:ascii="Times New Roman" w:eastAsia="Times New Roman" w:hAnsi="Times New Roman" w:cs="Times New Roman"/>
                <w:lang w:val="ru-RU" w:eastAsia="ru-RU"/>
              </w:rPr>
              <w:t>Подпись:</w:t>
            </w:r>
          </w:p>
        </w:tc>
      </w:tr>
      <w:bookmarkEnd w:id="1"/>
    </w:tbl>
    <w:p w14:paraId="3E61BC23" w14:textId="77777777" w:rsidR="00B9072C" w:rsidRDefault="00B9072C" w:rsidP="00B9072C">
      <w:pPr>
        <w:rPr>
          <w:rFonts w:ascii="Times New Roman" w:hAnsi="Times New Roman" w:cs="Times New Roman"/>
        </w:rPr>
      </w:pPr>
    </w:p>
    <w:p w14:paraId="72CACDDB" w14:textId="77777777" w:rsidR="006E5F1C" w:rsidRDefault="006E5F1C" w:rsidP="00B9072C">
      <w:pPr>
        <w:rPr>
          <w:rFonts w:ascii="Times New Roman" w:hAnsi="Times New Roman" w:cs="Times New Roman"/>
        </w:rPr>
      </w:pPr>
    </w:p>
    <w:p w14:paraId="126F2EF0" w14:textId="77777777" w:rsidR="006E5F1C" w:rsidRDefault="006E5F1C" w:rsidP="00B9072C">
      <w:pPr>
        <w:rPr>
          <w:rFonts w:ascii="Times New Roman" w:hAnsi="Times New Roman" w:cs="Times New Roman"/>
        </w:rPr>
      </w:pPr>
    </w:p>
    <w:p w14:paraId="1445D776" w14:textId="77777777" w:rsidR="006E5F1C" w:rsidRDefault="006E5F1C" w:rsidP="00B9072C">
      <w:pPr>
        <w:rPr>
          <w:rFonts w:ascii="Times New Roman" w:hAnsi="Times New Roman" w:cs="Times New Roman"/>
          <w:lang w:val="ru-RU"/>
        </w:rPr>
      </w:pPr>
    </w:p>
    <w:p w14:paraId="076B42AE" w14:textId="77777777" w:rsidR="00457E56" w:rsidRPr="00457E56" w:rsidRDefault="00457E56" w:rsidP="00B9072C">
      <w:pPr>
        <w:rPr>
          <w:rFonts w:ascii="Times New Roman" w:hAnsi="Times New Roman" w:cs="Times New Roman"/>
          <w:lang w:val="ru-RU"/>
        </w:rPr>
      </w:pPr>
    </w:p>
    <w:p w14:paraId="5B20CC10" w14:textId="77777777" w:rsidR="006E5F1C" w:rsidRDefault="006E5F1C" w:rsidP="00B9072C">
      <w:pPr>
        <w:rPr>
          <w:rFonts w:ascii="Times New Roman" w:hAnsi="Times New Roman" w:cs="Times New Roman"/>
        </w:rPr>
      </w:pPr>
    </w:p>
    <w:p w14:paraId="6C92BA94" w14:textId="77777777" w:rsidR="006E5F1C" w:rsidRPr="006E5F1C" w:rsidRDefault="006E5F1C" w:rsidP="00B9072C">
      <w:pPr>
        <w:rPr>
          <w:rFonts w:ascii="Times New Roman" w:hAnsi="Times New Roman" w:cs="Times New Roman"/>
          <w:lang w:val="ru-RU"/>
        </w:rPr>
      </w:pPr>
    </w:p>
    <w:sectPr w:rsidR="006E5F1C" w:rsidRPr="006E5F1C" w:rsidSect="006E4163">
      <w:footerReference w:type="default" r:id="rId8"/>
      <w:pgSz w:w="12240" w:h="15840"/>
      <w:pgMar w:top="1138" w:right="850" w:bottom="1138" w:left="900" w:header="720" w:footer="5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36CBDB" w14:textId="77777777" w:rsidR="003B7F3E" w:rsidRDefault="003B7F3E">
      <w:pPr>
        <w:spacing w:after="0" w:line="240" w:lineRule="auto"/>
      </w:pPr>
      <w:r>
        <w:separator/>
      </w:r>
    </w:p>
  </w:endnote>
  <w:endnote w:type="continuationSeparator" w:id="0">
    <w:p w14:paraId="712B5413" w14:textId="77777777" w:rsidR="003B7F3E" w:rsidRDefault="003B7F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Aptos Display">
    <w:charset w:val="00"/>
    <w:family w:val="swiss"/>
    <w:pitch w:val="variable"/>
    <w:sig w:usb0="20000287" w:usb1="00000003" w:usb2="00000000" w:usb3="00000000" w:csb0="0000019F" w:csb1="00000000"/>
  </w:font>
  <w:font w:name="Calibri">
    <w:panose1 w:val="020F05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0817423"/>
      <w:docPartObj>
        <w:docPartGallery w:val="Page Numbers (Bottom of Page)"/>
        <w:docPartUnique/>
      </w:docPartObj>
    </w:sdtPr>
    <w:sdtEndPr>
      <w:rPr>
        <w:noProof/>
      </w:rPr>
    </w:sdtEndPr>
    <w:sdtContent>
      <w:p w14:paraId="54C8AD57" w14:textId="6849DD8A" w:rsidR="009B6667" w:rsidRDefault="009B6667">
        <w:pPr>
          <w:pStyle w:val="af"/>
          <w:jc w:val="right"/>
        </w:pPr>
        <w:r>
          <w:fldChar w:fldCharType="begin"/>
        </w:r>
        <w:r>
          <w:instrText xml:space="preserve"> PAGE   \* MERGEFORMAT </w:instrText>
        </w:r>
        <w:r>
          <w:fldChar w:fldCharType="separate"/>
        </w:r>
        <w:r w:rsidR="00301369">
          <w:rPr>
            <w:noProof/>
          </w:rPr>
          <w:t>6</w:t>
        </w:r>
        <w:r>
          <w:rPr>
            <w:noProof/>
          </w:rPr>
          <w:fldChar w:fldCharType="end"/>
        </w:r>
      </w:p>
    </w:sdtContent>
  </w:sdt>
  <w:p w14:paraId="31AEC8BC" w14:textId="77777777" w:rsidR="009B6667" w:rsidRDefault="009B6667">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70899F" w14:textId="77777777" w:rsidR="003B7F3E" w:rsidRDefault="003B7F3E">
      <w:pPr>
        <w:spacing w:after="0" w:line="240" w:lineRule="auto"/>
      </w:pPr>
      <w:r>
        <w:separator/>
      </w:r>
    </w:p>
  </w:footnote>
  <w:footnote w:type="continuationSeparator" w:id="0">
    <w:p w14:paraId="3AD34D8C" w14:textId="77777777" w:rsidR="003B7F3E" w:rsidRDefault="003B7F3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6827C8"/>
    <w:multiLevelType w:val="multilevel"/>
    <w:tmpl w:val="AB9CFE6E"/>
    <w:lvl w:ilvl="0">
      <w:start w:val="5"/>
      <w:numFmt w:val="decimal"/>
      <w:lvlText w:val="%1."/>
      <w:lvlJc w:val="left"/>
      <w:pPr>
        <w:ind w:left="540" w:hanging="540"/>
      </w:pPr>
      <w:rPr>
        <w:rFonts w:hint="default"/>
      </w:rPr>
    </w:lvl>
    <w:lvl w:ilvl="1">
      <w:start w:val="3"/>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1" w15:restartNumberingAfterBreak="0">
    <w:nsid w:val="0C2527AE"/>
    <w:multiLevelType w:val="hybridMultilevel"/>
    <w:tmpl w:val="C7FE14B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714699"/>
    <w:multiLevelType w:val="hybridMultilevel"/>
    <w:tmpl w:val="623884D8"/>
    <w:lvl w:ilvl="0" w:tplc="A2E483CE">
      <w:start w:val="1"/>
      <w:numFmt w:val="lowerLetter"/>
      <w:lvlText w:val="%1)"/>
      <w:lvlJc w:val="left"/>
      <w:pPr>
        <w:ind w:left="740" w:hanging="360"/>
      </w:pPr>
    </w:lvl>
    <w:lvl w:ilvl="1" w:tplc="14D225B8">
      <w:start w:val="1"/>
      <w:numFmt w:val="lowerLetter"/>
      <w:lvlText w:val="%2."/>
      <w:lvlJc w:val="left"/>
      <w:pPr>
        <w:ind w:left="1925" w:hanging="360"/>
      </w:pPr>
    </w:lvl>
    <w:lvl w:ilvl="2" w:tplc="8E060CFA">
      <w:start w:val="1"/>
      <w:numFmt w:val="lowerRoman"/>
      <w:lvlText w:val="%3."/>
      <w:lvlJc w:val="right"/>
      <w:pPr>
        <w:ind w:left="2645" w:hanging="180"/>
      </w:pPr>
    </w:lvl>
    <w:lvl w:ilvl="3" w:tplc="1EDC63C8">
      <w:start w:val="1"/>
      <w:numFmt w:val="decimal"/>
      <w:lvlText w:val="%4."/>
      <w:lvlJc w:val="left"/>
      <w:pPr>
        <w:ind w:left="3365" w:hanging="360"/>
      </w:pPr>
    </w:lvl>
    <w:lvl w:ilvl="4" w:tplc="66DEE5B8">
      <w:start w:val="1"/>
      <w:numFmt w:val="lowerLetter"/>
      <w:lvlText w:val="%5."/>
      <w:lvlJc w:val="left"/>
      <w:pPr>
        <w:ind w:left="4085" w:hanging="360"/>
      </w:pPr>
    </w:lvl>
    <w:lvl w:ilvl="5" w:tplc="694AD2EE">
      <w:start w:val="1"/>
      <w:numFmt w:val="lowerRoman"/>
      <w:lvlText w:val="%6."/>
      <w:lvlJc w:val="right"/>
      <w:pPr>
        <w:ind w:left="4805" w:hanging="180"/>
      </w:pPr>
    </w:lvl>
    <w:lvl w:ilvl="6" w:tplc="AADAE494">
      <w:start w:val="1"/>
      <w:numFmt w:val="decimal"/>
      <w:lvlText w:val="%7."/>
      <w:lvlJc w:val="left"/>
      <w:pPr>
        <w:ind w:left="5525" w:hanging="360"/>
      </w:pPr>
    </w:lvl>
    <w:lvl w:ilvl="7" w:tplc="93F0D764">
      <w:start w:val="1"/>
      <w:numFmt w:val="lowerLetter"/>
      <w:lvlText w:val="%8."/>
      <w:lvlJc w:val="left"/>
      <w:pPr>
        <w:ind w:left="6245" w:hanging="360"/>
      </w:pPr>
    </w:lvl>
    <w:lvl w:ilvl="8" w:tplc="C9F8EA7A">
      <w:start w:val="1"/>
      <w:numFmt w:val="lowerRoman"/>
      <w:lvlText w:val="%9."/>
      <w:lvlJc w:val="right"/>
      <w:pPr>
        <w:ind w:left="6965" w:hanging="180"/>
      </w:pPr>
    </w:lvl>
  </w:abstractNum>
  <w:abstractNum w:abstractNumId="3" w15:restartNumberingAfterBreak="0">
    <w:nsid w:val="0FD51D9C"/>
    <w:multiLevelType w:val="multilevel"/>
    <w:tmpl w:val="8368AA4E"/>
    <w:lvl w:ilvl="0">
      <w:start w:val="1"/>
      <w:numFmt w:val="decimal"/>
      <w:suff w:val="space"/>
      <w:lvlText w:val="%1."/>
      <w:lvlJc w:val="left"/>
      <w:pPr>
        <w:ind w:left="0" w:firstLine="0"/>
      </w:pPr>
      <w:rPr>
        <w:rFonts w:hint="default"/>
        <w:b/>
        <w:bCs/>
      </w:rPr>
    </w:lvl>
    <w:lvl w:ilvl="1">
      <w:start w:val="1"/>
      <w:numFmt w:val="decimal"/>
      <w:suff w:val="space"/>
      <w:lvlText w:val="%1.%2."/>
      <w:lvlJc w:val="left"/>
      <w:pPr>
        <w:ind w:left="0" w:firstLine="0"/>
      </w:pPr>
      <w:rPr>
        <w:rFonts w:hint="default"/>
        <w:b w:val="0"/>
        <w:bCs w:val="0"/>
      </w:rPr>
    </w:lvl>
    <w:lvl w:ilvl="2">
      <w:start w:val="1"/>
      <w:numFmt w:val="decimal"/>
      <w:lvlText w:val="%1.%2.%3."/>
      <w:lvlJc w:val="left"/>
      <w:pPr>
        <w:ind w:left="428" w:hanging="504"/>
      </w:pPr>
      <w:rPr>
        <w:rFonts w:hint="default"/>
      </w:rPr>
    </w:lvl>
    <w:lvl w:ilvl="3">
      <w:start w:val="1"/>
      <w:numFmt w:val="lowerLetter"/>
      <w:lvlRestart w:val="2"/>
      <w:suff w:val="space"/>
      <w:lvlText w:val="%4."/>
      <w:lvlJc w:val="left"/>
      <w:pPr>
        <w:ind w:left="0" w:firstLine="0"/>
      </w:pPr>
      <w:rPr>
        <w:rFonts w:hint="default"/>
        <w:b/>
        <w:i w:val="0"/>
      </w:rPr>
    </w:lvl>
    <w:lvl w:ilvl="4">
      <w:start w:val="1"/>
      <w:numFmt w:val="decimal"/>
      <w:lvlText w:val="%1.%2.%3.%4.%5."/>
      <w:lvlJc w:val="left"/>
      <w:pPr>
        <w:ind w:left="1436" w:hanging="792"/>
      </w:pPr>
      <w:rPr>
        <w:rFonts w:hint="default"/>
      </w:rPr>
    </w:lvl>
    <w:lvl w:ilvl="5">
      <w:start w:val="1"/>
      <w:numFmt w:val="decimal"/>
      <w:lvlText w:val="%1.%2.%3.%4.%5.%6."/>
      <w:lvlJc w:val="left"/>
      <w:pPr>
        <w:ind w:left="1940" w:hanging="936"/>
      </w:pPr>
      <w:rPr>
        <w:rFonts w:hint="default"/>
      </w:rPr>
    </w:lvl>
    <w:lvl w:ilvl="6">
      <w:start w:val="1"/>
      <w:numFmt w:val="decimal"/>
      <w:lvlText w:val="%1.%2.%3.%4.%5.%6.%7."/>
      <w:lvlJc w:val="left"/>
      <w:pPr>
        <w:ind w:left="2444" w:hanging="1080"/>
      </w:pPr>
      <w:rPr>
        <w:rFonts w:hint="default"/>
      </w:rPr>
    </w:lvl>
    <w:lvl w:ilvl="7">
      <w:start w:val="1"/>
      <w:numFmt w:val="decimal"/>
      <w:lvlText w:val="%1.%2.%3.%4.%5.%6.%7.%8."/>
      <w:lvlJc w:val="left"/>
      <w:pPr>
        <w:ind w:left="2948" w:hanging="1224"/>
      </w:pPr>
      <w:rPr>
        <w:rFonts w:hint="default"/>
      </w:rPr>
    </w:lvl>
    <w:lvl w:ilvl="8">
      <w:start w:val="1"/>
      <w:numFmt w:val="decimal"/>
      <w:lvlText w:val="%1.%2.%3.%4.%5.%6.%7.%8.%9."/>
      <w:lvlJc w:val="left"/>
      <w:pPr>
        <w:ind w:left="3524" w:hanging="1440"/>
      </w:pPr>
      <w:rPr>
        <w:rFonts w:hint="default"/>
      </w:rPr>
    </w:lvl>
  </w:abstractNum>
  <w:abstractNum w:abstractNumId="4" w15:restartNumberingAfterBreak="0">
    <w:nsid w:val="127827DA"/>
    <w:multiLevelType w:val="multilevel"/>
    <w:tmpl w:val="C5B68016"/>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color w:val="auto"/>
      </w:rPr>
    </w:lvl>
    <w:lvl w:ilvl="2">
      <w:start w:val="1"/>
      <w:numFmt w:val="decimal"/>
      <w:lvlText w:val="%1.3.%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5" w15:restartNumberingAfterBreak="0">
    <w:nsid w:val="1359729A"/>
    <w:multiLevelType w:val="hybridMultilevel"/>
    <w:tmpl w:val="CFFA29FC"/>
    <w:lvl w:ilvl="0" w:tplc="0409000F">
      <w:start w:val="1"/>
      <w:numFmt w:val="decimal"/>
      <w:lvlText w:val="%1."/>
      <w:lvlJc w:val="left"/>
      <w:pPr>
        <w:ind w:left="505" w:hanging="360"/>
      </w:pPr>
    </w:lvl>
    <w:lvl w:ilvl="1" w:tplc="04090019">
      <w:start w:val="1"/>
      <w:numFmt w:val="lowerLetter"/>
      <w:lvlText w:val="%2."/>
      <w:lvlJc w:val="left"/>
      <w:pPr>
        <w:ind w:left="1225" w:hanging="360"/>
      </w:pPr>
    </w:lvl>
    <w:lvl w:ilvl="2" w:tplc="0409001B">
      <w:start w:val="1"/>
      <w:numFmt w:val="lowerRoman"/>
      <w:lvlText w:val="%3."/>
      <w:lvlJc w:val="right"/>
      <w:pPr>
        <w:ind w:left="1945" w:hanging="180"/>
      </w:pPr>
    </w:lvl>
    <w:lvl w:ilvl="3" w:tplc="0409000F">
      <w:start w:val="1"/>
      <w:numFmt w:val="decimal"/>
      <w:lvlText w:val="%4."/>
      <w:lvlJc w:val="left"/>
      <w:pPr>
        <w:ind w:left="2665" w:hanging="360"/>
      </w:pPr>
    </w:lvl>
    <w:lvl w:ilvl="4" w:tplc="04090019">
      <w:start w:val="1"/>
      <w:numFmt w:val="lowerLetter"/>
      <w:lvlText w:val="%5."/>
      <w:lvlJc w:val="left"/>
      <w:pPr>
        <w:ind w:left="3385" w:hanging="360"/>
      </w:pPr>
    </w:lvl>
    <w:lvl w:ilvl="5" w:tplc="0409001B">
      <w:start w:val="1"/>
      <w:numFmt w:val="lowerRoman"/>
      <w:lvlText w:val="%6."/>
      <w:lvlJc w:val="right"/>
      <w:pPr>
        <w:ind w:left="4105" w:hanging="180"/>
      </w:pPr>
    </w:lvl>
    <w:lvl w:ilvl="6" w:tplc="0409000F">
      <w:start w:val="1"/>
      <w:numFmt w:val="decimal"/>
      <w:lvlText w:val="%7."/>
      <w:lvlJc w:val="left"/>
      <w:pPr>
        <w:ind w:left="4825" w:hanging="360"/>
      </w:pPr>
    </w:lvl>
    <w:lvl w:ilvl="7" w:tplc="04090019">
      <w:start w:val="1"/>
      <w:numFmt w:val="lowerLetter"/>
      <w:lvlText w:val="%8."/>
      <w:lvlJc w:val="left"/>
      <w:pPr>
        <w:ind w:left="5545" w:hanging="360"/>
      </w:pPr>
    </w:lvl>
    <w:lvl w:ilvl="8" w:tplc="0409001B">
      <w:start w:val="1"/>
      <w:numFmt w:val="lowerRoman"/>
      <w:lvlText w:val="%9."/>
      <w:lvlJc w:val="right"/>
      <w:pPr>
        <w:ind w:left="6265" w:hanging="180"/>
      </w:pPr>
    </w:lvl>
  </w:abstractNum>
  <w:abstractNum w:abstractNumId="6" w15:restartNumberingAfterBreak="0">
    <w:nsid w:val="213515C9"/>
    <w:multiLevelType w:val="hybridMultilevel"/>
    <w:tmpl w:val="FA309B80"/>
    <w:lvl w:ilvl="0" w:tplc="04090001">
      <w:start w:val="1"/>
      <w:numFmt w:val="bullet"/>
      <w:lvlText w:val=""/>
      <w:lvlJc w:val="left"/>
      <w:pPr>
        <w:ind w:left="1521" w:hanging="360"/>
      </w:pPr>
      <w:rPr>
        <w:rFonts w:ascii="Symbol" w:hAnsi="Symbol" w:hint="default"/>
      </w:rPr>
    </w:lvl>
    <w:lvl w:ilvl="1" w:tplc="04090003" w:tentative="1">
      <w:start w:val="1"/>
      <w:numFmt w:val="bullet"/>
      <w:lvlText w:val="o"/>
      <w:lvlJc w:val="left"/>
      <w:pPr>
        <w:ind w:left="2241" w:hanging="360"/>
      </w:pPr>
      <w:rPr>
        <w:rFonts w:ascii="Courier New" w:hAnsi="Courier New" w:cs="Courier New" w:hint="default"/>
      </w:rPr>
    </w:lvl>
    <w:lvl w:ilvl="2" w:tplc="04090005" w:tentative="1">
      <w:start w:val="1"/>
      <w:numFmt w:val="bullet"/>
      <w:lvlText w:val=""/>
      <w:lvlJc w:val="left"/>
      <w:pPr>
        <w:ind w:left="2961" w:hanging="360"/>
      </w:pPr>
      <w:rPr>
        <w:rFonts w:ascii="Wingdings" w:hAnsi="Wingdings" w:hint="default"/>
      </w:rPr>
    </w:lvl>
    <w:lvl w:ilvl="3" w:tplc="04090001" w:tentative="1">
      <w:start w:val="1"/>
      <w:numFmt w:val="bullet"/>
      <w:lvlText w:val=""/>
      <w:lvlJc w:val="left"/>
      <w:pPr>
        <w:ind w:left="3681" w:hanging="360"/>
      </w:pPr>
      <w:rPr>
        <w:rFonts w:ascii="Symbol" w:hAnsi="Symbol" w:hint="default"/>
      </w:rPr>
    </w:lvl>
    <w:lvl w:ilvl="4" w:tplc="04090003" w:tentative="1">
      <w:start w:val="1"/>
      <w:numFmt w:val="bullet"/>
      <w:lvlText w:val="o"/>
      <w:lvlJc w:val="left"/>
      <w:pPr>
        <w:ind w:left="4401" w:hanging="360"/>
      </w:pPr>
      <w:rPr>
        <w:rFonts w:ascii="Courier New" w:hAnsi="Courier New" w:cs="Courier New" w:hint="default"/>
      </w:rPr>
    </w:lvl>
    <w:lvl w:ilvl="5" w:tplc="04090005" w:tentative="1">
      <w:start w:val="1"/>
      <w:numFmt w:val="bullet"/>
      <w:lvlText w:val=""/>
      <w:lvlJc w:val="left"/>
      <w:pPr>
        <w:ind w:left="5121" w:hanging="360"/>
      </w:pPr>
      <w:rPr>
        <w:rFonts w:ascii="Wingdings" w:hAnsi="Wingdings" w:hint="default"/>
      </w:rPr>
    </w:lvl>
    <w:lvl w:ilvl="6" w:tplc="04090001" w:tentative="1">
      <w:start w:val="1"/>
      <w:numFmt w:val="bullet"/>
      <w:lvlText w:val=""/>
      <w:lvlJc w:val="left"/>
      <w:pPr>
        <w:ind w:left="5841" w:hanging="360"/>
      </w:pPr>
      <w:rPr>
        <w:rFonts w:ascii="Symbol" w:hAnsi="Symbol" w:hint="default"/>
      </w:rPr>
    </w:lvl>
    <w:lvl w:ilvl="7" w:tplc="04090003" w:tentative="1">
      <w:start w:val="1"/>
      <w:numFmt w:val="bullet"/>
      <w:lvlText w:val="o"/>
      <w:lvlJc w:val="left"/>
      <w:pPr>
        <w:ind w:left="6561" w:hanging="360"/>
      </w:pPr>
      <w:rPr>
        <w:rFonts w:ascii="Courier New" w:hAnsi="Courier New" w:cs="Courier New" w:hint="default"/>
      </w:rPr>
    </w:lvl>
    <w:lvl w:ilvl="8" w:tplc="04090005" w:tentative="1">
      <w:start w:val="1"/>
      <w:numFmt w:val="bullet"/>
      <w:lvlText w:val=""/>
      <w:lvlJc w:val="left"/>
      <w:pPr>
        <w:ind w:left="7281" w:hanging="360"/>
      </w:pPr>
      <w:rPr>
        <w:rFonts w:ascii="Wingdings" w:hAnsi="Wingdings" w:hint="default"/>
      </w:rPr>
    </w:lvl>
  </w:abstractNum>
  <w:abstractNum w:abstractNumId="7" w15:restartNumberingAfterBreak="0">
    <w:nsid w:val="246E3B9B"/>
    <w:multiLevelType w:val="multilevel"/>
    <w:tmpl w:val="608E9CB2"/>
    <w:lvl w:ilvl="0">
      <w:start w:val="1"/>
      <w:numFmt w:val="decimal"/>
      <w:suff w:val="space"/>
      <w:lvlText w:val="%1."/>
      <w:lvlJc w:val="left"/>
      <w:pPr>
        <w:ind w:left="0" w:firstLine="0"/>
      </w:pPr>
      <w:rPr>
        <w:rFonts w:hint="default"/>
        <w:b/>
        <w:bCs w:val="0"/>
      </w:rPr>
    </w:lvl>
    <w:lvl w:ilvl="1">
      <w:start w:val="1"/>
      <w:numFmt w:val="decimal"/>
      <w:suff w:val="space"/>
      <w:lvlText w:val="%1.%2."/>
      <w:lvlJc w:val="left"/>
      <w:pPr>
        <w:ind w:left="0" w:firstLine="0"/>
      </w:pPr>
      <w:rPr>
        <w:b w:val="0"/>
        <w:bCs w:val="0"/>
      </w:rPr>
    </w:lvl>
    <w:lvl w:ilvl="2">
      <w:start w:val="1"/>
      <w:numFmt w:val="decimal"/>
      <w:suff w:val="space"/>
      <w:lvlText w:val="%1.%2.%3."/>
      <w:lvlJc w:val="left"/>
      <w:pPr>
        <w:ind w:left="0" w:firstLine="0"/>
      </w:pPr>
      <w:rPr>
        <w:rFonts w:hint="default"/>
      </w:rPr>
    </w:lvl>
    <w:lvl w:ilvl="3">
      <w:start w:val="1"/>
      <w:numFmt w:val="lowerLetter"/>
      <w:lvlRestart w:val="2"/>
      <w:suff w:val="space"/>
      <w:lvlText w:val="%4."/>
      <w:lvlJc w:val="left"/>
      <w:pPr>
        <w:ind w:left="0" w:firstLine="0"/>
      </w:pPr>
      <w:rPr>
        <w:rFonts w:hint="default"/>
        <w:b/>
        <w:i w:val="0"/>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8" w15:restartNumberingAfterBreak="0">
    <w:nsid w:val="32231D01"/>
    <w:multiLevelType w:val="multilevel"/>
    <w:tmpl w:val="0DC4527E"/>
    <w:lvl w:ilvl="0">
      <w:start w:val="1"/>
      <w:numFmt w:val="decimal"/>
      <w:pStyle w:val="Eng1"/>
      <w:suff w:val="space"/>
      <w:lvlText w:val="%1."/>
      <w:lvlJc w:val="left"/>
      <w:pPr>
        <w:ind w:left="0" w:firstLine="0"/>
      </w:pPr>
      <w:rPr>
        <w:rFonts w:ascii="Times New Roman" w:hAnsi="Times New Roman" w:hint="default"/>
        <w:b/>
        <w:bCs w:val="0"/>
        <w:i w:val="0"/>
        <w:sz w:val="22"/>
      </w:rPr>
    </w:lvl>
    <w:lvl w:ilvl="1">
      <w:start w:val="1"/>
      <w:numFmt w:val="decimal"/>
      <w:pStyle w:val="Eng11"/>
      <w:suff w:val="space"/>
      <w:lvlText w:val="%1.%2."/>
      <w:lvlJc w:val="left"/>
      <w:pPr>
        <w:ind w:left="0" w:firstLine="0"/>
      </w:pPr>
      <w:rPr>
        <w:rFonts w:hint="default"/>
        <w:b w:val="0"/>
        <w:bCs w:val="0"/>
      </w:rPr>
    </w:lvl>
    <w:lvl w:ilvl="2">
      <w:start w:val="1"/>
      <w:numFmt w:val="lowerLetter"/>
      <w:lvlRestart w:val="1"/>
      <w:pStyle w:val="Enga"/>
      <w:lvlText w:val="%3)"/>
      <w:lvlJc w:val="left"/>
      <w:pPr>
        <w:tabs>
          <w:tab w:val="num" w:pos="340"/>
        </w:tabs>
        <w:ind w:left="340" w:firstLine="0"/>
      </w:pPr>
      <w:rPr>
        <w:rFonts w:hint="default"/>
      </w:rPr>
    </w:lvl>
    <w:lvl w:ilvl="3">
      <w:start w:val="1"/>
      <w:numFmt w:val="decimal"/>
      <w:lvlRestart w:val="0"/>
      <w:pStyle w:val="Ru1"/>
      <w:suff w:val="space"/>
      <w:lvlText w:val="%4."/>
      <w:lvlJc w:val="left"/>
      <w:pPr>
        <w:ind w:left="0" w:firstLine="0"/>
      </w:pPr>
      <w:rPr>
        <w:rFonts w:hint="default"/>
        <w:b/>
        <w:bCs/>
      </w:rPr>
    </w:lvl>
    <w:lvl w:ilvl="4">
      <w:start w:val="1"/>
      <w:numFmt w:val="decimal"/>
      <w:pStyle w:val="Ru11"/>
      <w:suff w:val="space"/>
      <w:lvlText w:val="%4.%5."/>
      <w:lvlJc w:val="left"/>
      <w:pPr>
        <w:ind w:left="0" w:firstLine="0"/>
      </w:pPr>
      <w:rPr>
        <w:rFonts w:hint="default"/>
        <w:color w:val="auto"/>
      </w:rPr>
    </w:lvl>
    <w:lvl w:ilvl="5">
      <w:start w:val="1"/>
      <w:numFmt w:val="russianLower"/>
      <w:lvlRestart w:val="4"/>
      <w:pStyle w:val="Ru"/>
      <w:lvlText w:val="%6)"/>
      <w:lvlJc w:val="left"/>
      <w:pPr>
        <w:tabs>
          <w:tab w:val="num" w:pos="340"/>
        </w:tabs>
        <w:ind w:left="34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9" w15:restartNumberingAfterBreak="0">
    <w:nsid w:val="33BC6D6E"/>
    <w:multiLevelType w:val="multilevel"/>
    <w:tmpl w:val="BDE6C09E"/>
    <w:lvl w:ilvl="0">
      <w:start w:val="6"/>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0" w15:restartNumberingAfterBreak="0">
    <w:nsid w:val="4125687C"/>
    <w:multiLevelType w:val="hybridMultilevel"/>
    <w:tmpl w:val="280CA52A"/>
    <w:lvl w:ilvl="0" w:tplc="041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1517D34"/>
    <w:multiLevelType w:val="multilevel"/>
    <w:tmpl w:val="14A8EFCE"/>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432D4982"/>
    <w:multiLevelType w:val="hybridMultilevel"/>
    <w:tmpl w:val="7458B256"/>
    <w:lvl w:ilvl="0" w:tplc="04090001">
      <w:start w:val="1"/>
      <w:numFmt w:val="bullet"/>
      <w:lvlText w:val=""/>
      <w:lvlJc w:val="left"/>
      <w:pPr>
        <w:ind w:left="722" w:hanging="360"/>
      </w:pPr>
      <w:rPr>
        <w:rFonts w:ascii="Symbol" w:hAnsi="Symbol" w:hint="default"/>
      </w:rPr>
    </w:lvl>
    <w:lvl w:ilvl="1" w:tplc="04090003" w:tentative="1">
      <w:start w:val="1"/>
      <w:numFmt w:val="bullet"/>
      <w:lvlText w:val="o"/>
      <w:lvlJc w:val="left"/>
      <w:pPr>
        <w:ind w:left="1442" w:hanging="360"/>
      </w:pPr>
      <w:rPr>
        <w:rFonts w:ascii="Courier New" w:hAnsi="Courier New" w:cs="Courier New" w:hint="default"/>
      </w:rPr>
    </w:lvl>
    <w:lvl w:ilvl="2" w:tplc="04090005" w:tentative="1">
      <w:start w:val="1"/>
      <w:numFmt w:val="bullet"/>
      <w:lvlText w:val=""/>
      <w:lvlJc w:val="left"/>
      <w:pPr>
        <w:ind w:left="2162" w:hanging="360"/>
      </w:pPr>
      <w:rPr>
        <w:rFonts w:ascii="Wingdings" w:hAnsi="Wingdings" w:hint="default"/>
      </w:rPr>
    </w:lvl>
    <w:lvl w:ilvl="3" w:tplc="04090001" w:tentative="1">
      <w:start w:val="1"/>
      <w:numFmt w:val="bullet"/>
      <w:lvlText w:val=""/>
      <w:lvlJc w:val="left"/>
      <w:pPr>
        <w:ind w:left="2882" w:hanging="360"/>
      </w:pPr>
      <w:rPr>
        <w:rFonts w:ascii="Symbol" w:hAnsi="Symbol" w:hint="default"/>
      </w:rPr>
    </w:lvl>
    <w:lvl w:ilvl="4" w:tplc="04090003" w:tentative="1">
      <w:start w:val="1"/>
      <w:numFmt w:val="bullet"/>
      <w:lvlText w:val="o"/>
      <w:lvlJc w:val="left"/>
      <w:pPr>
        <w:ind w:left="3602" w:hanging="360"/>
      </w:pPr>
      <w:rPr>
        <w:rFonts w:ascii="Courier New" w:hAnsi="Courier New" w:cs="Courier New" w:hint="default"/>
      </w:rPr>
    </w:lvl>
    <w:lvl w:ilvl="5" w:tplc="04090005" w:tentative="1">
      <w:start w:val="1"/>
      <w:numFmt w:val="bullet"/>
      <w:lvlText w:val=""/>
      <w:lvlJc w:val="left"/>
      <w:pPr>
        <w:ind w:left="4322" w:hanging="360"/>
      </w:pPr>
      <w:rPr>
        <w:rFonts w:ascii="Wingdings" w:hAnsi="Wingdings" w:hint="default"/>
      </w:rPr>
    </w:lvl>
    <w:lvl w:ilvl="6" w:tplc="04090001" w:tentative="1">
      <w:start w:val="1"/>
      <w:numFmt w:val="bullet"/>
      <w:lvlText w:val=""/>
      <w:lvlJc w:val="left"/>
      <w:pPr>
        <w:ind w:left="5042" w:hanging="360"/>
      </w:pPr>
      <w:rPr>
        <w:rFonts w:ascii="Symbol" w:hAnsi="Symbol" w:hint="default"/>
      </w:rPr>
    </w:lvl>
    <w:lvl w:ilvl="7" w:tplc="04090003" w:tentative="1">
      <w:start w:val="1"/>
      <w:numFmt w:val="bullet"/>
      <w:lvlText w:val="o"/>
      <w:lvlJc w:val="left"/>
      <w:pPr>
        <w:ind w:left="5762" w:hanging="360"/>
      </w:pPr>
      <w:rPr>
        <w:rFonts w:ascii="Courier New" w:hAnsi="Courier New" w:cs="Courier New" w:hint="default"/>
      </w:rPr>
    </w:lvl>
    <w:lvl w:ilvl="8" w:tplc="04090005" w:tentative="1">
      <w:start w:val="1"/>
      <w:numFmt w:val="bullet"/>
      <w:lvlText w:val=""/>
      <w:lvlJc w:val="left"/>
      <w:pPr>
        <w:ind w:left="6482" w:hanging="360"/>
      </w:pPr>
      <w:rPr>
        <w:rFonts w:ascii="Wingdings" w:hAnsi="Wingdings" w:hint="default"/>
      </w:rPr>
    </w:lvl>
  </w:abstractNum>
  <w:abstractNum w:abstractNumId="13" w15:restartNumberingAfterBreak="0">
    <w:nsid w:val="6A1A3C23"/>
    <w:multiLevelType w:val="hybridMultilevel"/>
    <w:tmpl w:val="6878636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ABE5242"/>
    <w:multiLevelType w:val="multilevel"/>
    <w:tmpl w:val="DBD28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D675B2E"/>
    <w:multiLevelType w:val="multilevel"/>
    <w:tmpl w:val="5E06904A"/>
    <w:lvl w:ilvl="0">
      <w:start w:val="8"/>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6" w15:restartNumberingAfterBreak="0">
    <w:nsid w:val="6F961ADA"/>
    <w:multiLevelType w:val="multilevel"/>
    <w:tmpl w:val="83BAEC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0CB7D32"/>
    <w:multiLevelType w:val="multilevel"/>
    <w:tmpl w:val="13D2AEFA"/>
    <w:lvl w:ilvl="0">
      <w:start w:val="1"/>
      <w:numFmt w:val="decimal"/>
      <w:pStyle w:val="2"/>
      <w:lvlText w:val="%1."/>
      <w:lvlJc w:val="left"/>
      <w:pPr>
        <w:ind w:left="540" w:hanging="360"/>
      </w:pPr>
      <w:rPr>
        <w:rFonts w:ascii="Times New Roman" w:hAnsi="Times New Roman"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72F73A65"/>
    <w:multiLevelType w:val="hybridMultilevel"/>
    <w:tmpl w:val="042C53DA"/>
    <w:lvl w:ilvl="0" w:tplc="7A98B6D6">
      <w:start w:val="10"/>
      <w:numFmt w:val="decimal"/>
      <w:lvlText w:val="%1."/>
      <w:lvlJc w:val="left"/>
      <w:pPr>
        <w:ind w:left="50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6A207D6"/>
    <w:multiLevelType w:val="hybridMultilevel"/>
    <w:tmpl w:val="2004AE2A"/>
    <w:lvl w:ilvl="0" w:tplc="108AFF6C">
      <w:start w:val="1"/>
      <w:numFmt w:val="bullet"/>
      <w:lvlText w:val=""/>
      <w:lvlJc w:val="left"/>
      <w:pPr>
        <w:ind w:left="1080" w:hanging="360"/>
      </w:pPr>
      <w:rPr>
        <w:rFonts w:ascii="Symbol" w:hAnsi="Symbol" w:hint="default"/>
        <w:color w:val="auto"/>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0" w15:restartNumberingAfterBreak="0">
    <w:nsid w:val="796F6D71"/>
    <w:multiLevelType w:val="multilevel"/>
    <w:tmpl w:val="F7B2F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32787988">
    <w:abstractNumId w:val="17"/>
  </w:num>
  <w:num w:numId="2" w16cid:durableId="20854446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4594281">
    <w:abstractNumId w:val="5"/>
  </w:num>
  <w:num w:numId="4" w16cid:durableId="153760459">
    <w:abstractNumId w:val="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83119712">
    <w:abstractNumId w:val="4"/>
  </w:num>
  <w:num w:numId="6" w16cid:durableId="362294325">
    <w:abstractNumId w:val="15"/>
  </w:num>
  <w:num w:numId="7" w16cid:durableId="1425035127">
    <w:abstractNumId w:val="6"/>
  </w:num>
  <w:num w:numId="8" w16cid:durableId="295068957">
    <w:abstractNumId w:val="19"/>
  </w:num>
  <w:num w:numId="9" w16cid:durableId="858276069">
    <w:abstractNumId w:val="18"/>
  </w:num>
  <w:num w:numId="10" w16cid:durableId="897394609">
    <w:abstractNumId w:val="12"/>
  </w:num>
  <w:num w:numId="11" w16cid:durableId="1398239840">
    <w:abstractNumId w:val="13"/>
  </w:num>
  <w:num w:numId="12" w16cid:durableId="1365055967">
    <w:abstractNumId w:val="1"/>
  </w:num>
  <w:num w:numId="13" w16cid:durableId="1945334523">
    <w:abstractNumId w:val="8"/>
  </w:num>
  <w:num w:numId="14" w16cid:durableId="1679042707">
    <w:abstractNumId w:val="17"/>
  </w:num>
  <w:num w:numId="15" w16cid:durableId="537550128">
    <w:abstractNumId w:val="8"/>
    <w:lvlOverride w:ilvl="0">
      <w:startOverride w:val="2"/>
    </w:lvlOverride>
  </w:num>
  <w:num w:numId="16" w16cid:durableId="1894925029">
    <w:abstractNumId w:val="3"/>
  </w:num>
  <w:num w:numId="17" w16cid:durableId="946085709">
    <w:abstractNumId w:val="7"/>
  </w:num>
  <w:num w:numId="18" w16cid:durableId="15007779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08560830">
    <w:abstractNumId w:val="0"/>
  </w:num>
  <w:num w:numId="20" w16cid:durableId="662591967">
    <w:abstractNumId w:val="10"/>
  </w:num>
  <w:num w:numId="21" w16cid:durableId="793210387">
    <w:abstractNumId w:val="11"/>
  </w:num>
  <w:num w:numId="22" w16cid:durableId="1812482953">
    <w:abstractNumId w:val="14"/>
  </w:num>
  <w:num w:numId="23" w16cid:durableId="1656758316">
    <w:abstractNumId w:val="20"/>
  </w:num>
  <w:num w:numId="24" w16cid:durableId="471024768">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Rabiia Abdrazakova">
    <w15:presenceInfo w15:providerId="AD" w15:userId="S::Rabiia.Abdrazakova@kumtor.kg::24b9a22c-ca58-4b39-a682-43e5725343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2DA8"/>
    <w:rsid w:val="000114A6"/>
    <w:rsid w:val="00012B40"/>
    <w:rsid w:val="00016A9F"/>
    <w:rsid w:val="00016D44"/>
    <w:rsid w:val="00051E25"/>
    <w:rsid w:val="00053E70"/>
    <w:rsid w:val="00053F4C"/>
    <w:rsid w:val="000544FC"/>
    <w:rsid w:val="0005634E"/>
    <w:rsid w:val="000578AA"/>
    <w:rsid w:val="000603F3"/>
    <w:rsid w:val="0006555A"/>
    <w:rsid w:val="000676A3"/>
    <w:rsid w:val="00071E84"/>
    <w:rsid w:val="00072E57"/>
    <w:rsid w:val="00077F48"/>
    <w:rsid w:val="00080D0D"/>
    <w:rsid w:val="00080EC1"/>
    <w:rsid w:val="000864A1"/>
    <w:rsid w:val="00086960"/>
    <w:rsid w:val="000870F4"/>
    <w:rsid w:val="00090E09"/>
    <w:rsid w:val="000947F5"/>
    <w:rsid w:val="00094E4A"/>
    <w:rsid w:val="000A43D6"/>
    <w:rsid w:val="000B3421"/>
    <w:rsid w:val="000B3761"/>
    <w:rsid w:val="000B4D81"/>
    <w:rsid w:val="000B6DC5"/>
    <w:rsid w:val="000C0A1F"/>
    <w:rsid w:val="000C322A"/>
    <w:rsid w:val="000D5AAA"/>
    <w:rsid w:val="000E0565"/>
    <w:rsid w:val="000F1A63"/>
    <w:rsid w:val="00100839"/>
    <w:rsid w:val="00101921"/>
    <w:rsid w:val="00115BD1"/>
    <w:rsid w:val="00117059"/>
    <w:rsid w:val="001176D0"/>
    <w:rsid w:val="001403B7"/>
    <w:rsid w:val="00144D28"/>
    <w:rsid w:val="00151528"/>
    <w:rsid w:val="00154182"/>
    <w:rsid w:val="00156595"/>
    <w:rsid w:val="00164686"/>
    <w:rsid w:val="0016750C"/>
    <w:rsid w:val="001727DE"/>
    <w:rsid w:val="00173836"/>
    <w:rsid w:val="00181CA3"/>
    <w:rsid w:val="00193C42"/>
    <w:rsid w:val="001A0DC0"/>
    <w:rsid w:val="001A4570"/>
    <w:rsid w:val="001B454C"/>
    <w:rsid w:val="001B5B47"/>
    <w:rsid w:val="001C25B0"/>
    <w:rsid w:val="001D0AFA"/>
    <w:rsid w:val="001D1925"/>
    <w:rsid w:val="001D1E80"/>
    <w:rsid w:val="001E1429"/>
    <w:rsid w:val="001F008B"/>
    <w:rsid w:val="001F530C"/>
    <w:rsid w:val="001F77D0"/>
    <w:rsid w:val="001F79A0"/>
    <w:rsid w:val="002029B9"/>
    <w:rsid w:val="00214A69"/>
    <w:rsid w:val="00220611"/>
    <w:rsid w:val="00220D1A"/>
    <w:rsid w:val="00227D2F"/>
    <w:rsid w:val="002303A9"/>
    <w:rsid w:val="00232973"/>
    <w:rsid w:val="0023672F"/>
    <w:rsid w:val="002367A7"/>
    <w:rsid w:val="002416A7"/>
    <w:rsid w:val="00252183"/>
    <w:rsid w:val="00252321"/>
    <w:rsid w:val="0026162B"/>
    <w:rsid w:val="00273AEB"/>
    <w:rsid w:val="002751B2"/>
    <w:rsid w:val="00276CDC"/>
    <w:rsid w:val="00280278"/>
    <w:rsid w:val="00284D95"/>
    <w:rsid w:val="00285720"/>
    <w:rsid w:val="00290804"/>
    <w:rsid w:val="0029268F"/>
    <w:rsid w:val="002A2433"/>
    <w:rsid w:val="002A3CB7"/>
    <w:rsid w:val="002A5590"/>
    <w:rsid w:val="002B44B1"/>
    <w:rsid w:val="002B7686"/>
    <w:rsid w:val="002C1B14"/>
    <w:rsid w:val="002D27C5"/>
    <w:rsid w:val="002E047F"/>
    <w:rsid w:val="002E2A73"/>
    <w:rsid w:val="002E2F48"/>
    <w:rsid w:val="002F02D2"/>
    <w:rsid w:val="00301369"/>
    <w:rsid w:val="00302A88"/>
    <w:rsid w:val="00332B84"/>
    <w:rsid w:val="0033664F"/>
    <w:rsid w:val="00343CD9"/>
    <w:rsid w:val="00351EED"/>
    <w:rsid w:val="00352567"/>
    <w:rsid w:val="003562A6"/>
    <w:rsid w:val="003650A7"/>
    <w:rsid w:val="00375A74"/>
    <w:rsid w:val="00381247"/>
    <w:rsid w:val="00391358"/>
    <w:rsid w:val="003A01BD"/>
    <w:rsid w:val="003A7C13"/>
    <w:rsid w:val="003B012C"/>
    <w:rsid w:val="003B5C7F"/>
    <w:rsid w:val="003B7F3E"/>
    <w:rsid w:val="003C4B01"/>
    <w:rsid w:val="003D17F7"/>
    <w:rsid w:val="003E640B"/>
    <w:rsid w:val="003F6B8F"/>
    <w:rsid w:val="003F773B"/>
    <w:rsid w:val="00400216"/>
    <w:rsid w:val="00407974"/>
    <w:rsid w:val="0041048B"/>
    <w:rsid w:val="004130A9"/>
    <w:rsid w:val="00422191"/>
    <w:rsid w:val="00422273"/>
    <w:rsid w:val="004235B7"/>
    <w:rsid w:val="00425308"/>
    <w:rsid w:val="00432E6F"/>
    <w:rsid w:val="00436893"/>
    <w:rsid w:val="0044041A"/>
    <w:rsid w:val="00443A50"/>
    <w:rsid w:val="00453715"/>
    <w:rsid w:val="00457E56"/>
    <w:rsid w:val="00475DC1"/>
    <w:rsid w:val="00481E34"/>
    <w:rsid w:val="00491740"/>
    <w:rsid w:val="004A1559"/>
    <w:rsid w:val="004B21E2"/>
    <w:rsid w:val="004B48AB"/>
    <w:rsid w:val="004C2E42"/>
    <w:rsid w:val="004C3386"/>
    <w:rsid w:val="004C6AA6"/>
    <w:rsid w:val="004C7149"/>
    <w:rsid w:val="004D126D"/>
    <w:rsid w:val="004D15DE"/>
    <w:rsid w:val="004D543C"/>
    <w:rsid w:val="004D5487"/>
    <w:rsid w:val="004E1632"/>
    <w:rsid w:val="004F55E4"/>
    <w:rsid w:val="004F592D"/>
    <w:rsid w:val="004F629C"/>
    <w:rsid w:val="00500D95"/>
    <w:rsid w:val="00504D77"/>
    <w:rsid w:val="00507ED9"/>
    <w:rsid w:val="00512500"/>
    <w:rsid w:val="00515E05"/>
    <w:rsid w:val="00521BBB"/>
    <w:rsid w:val="00527583"/>
    <w:rsid w:val="00544788"/>
    <w:rsid w:val="00546951"/>
    <w:rsid w:val="00551F21"/>
    <w:rsid w:val="00551FE9"/>
    <w:rsid w:val="00552558"/>
    <w:rsid w:val="00552963"/>
    <w:rsid w:val="00554436"/>
    <w:rsid w:val="00557449"/>
    <w:rsid w:val="00570F62"/>
    <w:rsid w:val="00574635"/>
    <w:rsid w:val="00586A94"/>
    <w:rsid w:val="00591484"/>
    <w:rsid w:val="005A2361"/>
    <w:rsid w:val="005A4BFA"/>
    <w:rsid w:val="005B75AF"/>
    <w:rsid w:val="005D089C"/>
    <w:rsid w:val="005D4850"/>
    <w:rsid w:val="005D7ACE"/>
    <w:rsid w:val="00602582"/>
    <w:rsid w:val="0061109B"/>
    <w:rsid w:val="0061477A"/>
    <w:rsid w:val="006163BA"/>
    <w:rsid w:val="0062269C"/>
    <w:rsid w:val="006269BC"/>
    <w:rsid w:val="00631C18"/>
    <w:rsid w:val="006337C8"/>
    <w:rsid w:val="006353FA"/>
    <w:rsid w:val="00635BD9"/>
    <w:rsid w:val="006411C2"/>
    <w:rsid w:val="00641F6F"/>
    <w:rsid w:val="006533F0"/>
    <w:rsid w:val="006535D7"/>
    <w:rsid w:val="00653793"/>
    <w:rsid w:val="00656474"/>
    <w:rsid w:val="00657BB6"/>
    <w:rsid w:val="00682AAD"/>
    <w:rsid w:val="00687AB8"/>
    <w:rsid w:val="006913A0"/>
    <w:rsid w:val="0069435A"/>
    <w:rsid w:val="00695B71"/>
    <w:rsid w:val="00696A72"/>
    <w:rsid w:val="006A0476"/>
    <w:rsid w:val="006A4431"/>
    <w:rsid w:val="006A5DBF"/>
    <w:rsid w:val="006A6B1D"/>
    <w:rsid w:val="006C48D1"/>
    <w:rsid w:val="006C7533"/>
    <w:rsid w:val="006D197D"/>
    <w:rsid w:val="006D4242"/>
    <w:rsid w:val="006D4998"/>
    <w:rsid w:val="006D58D5"/>
    <w:rsid w:val="006E1276"/>
    <w:rsid w:val="006E2C68"/>
    <w:rsid w:val="006E4163"/>
    <w:rsid w:val="006E5F1C"/>
    <w:rsid w:val="006E7969"/>
    <w:rsid w:val="006F05D4"/>
    <w:rsid w:val="006F1BB9"/>
    <w:rsid w:val="006F1CD1"/>
    <w:rsid w:val="007010DA"/>
    <w:rsid w:val="00701DF7"/>
    <w:rsid w:val="0070341F"/>
    <w:rsid w:val="00714845"/>
    <w:rsid w:val="00715CE2"/>
    <w:rsid w:val="00717411"/>
    <w:rsid w:val="00721037"/>
    <w:rsid w:val="0072295C"/>
    <w:rsid w:val="00730AA4"/>
    <w:rsid w:val="007313D7"/>
    <w:rsid w:val="0073181B"/>
    <w:rsid w:val="00732904"/>
    <w:rsid w:val="00734C18"/>
    <w:rsid w:val="007417C8"/>
    <w:rsid w:val="007441C1"/>
    <w:rsid w:val="00746BC9"/>
    <w:rsid w:val="007643AD"/>
    <w:rsid w:val="00770A3E"/>
    <w:rsid w:val="0079097F"/>
    <w:rsid w:val="00790C52"/>
    <w:rsid w:val="007922B2"/>
    <w:rsid w:val="007A4D9B"/>
    <w:rsid w:val="007A4DA0"/>
    <w:rsid w:val="007B0A1D"/>
    <w:rsid w:val="007B51EE"/>
    <w:rsid w:val="007B5657"/>
    <w:rsid w:val="007D65E2"/>
    <w:rsid w:val="007D6C41"/>
    <w:rsid w:val="007D7321"/>
    <w:rsid w:val="007E1651"/>
    <w:rsid w:val="007E3A01"/>
    <w:rsid w:val="007F012A"/>
    <w:rsid w:val="007F0F8F"/>
    <w:rsid w:val="007F3F77"/>
    <w:rsid w:val="00802481"/>
    <w:rsid w:val="00805002"/>
    <w:rsid w:val="00811900"/>
    <w:rsid w:val="00814B90"/>
    <w:rsid w:val="00816E5F"/>
    <w:rsid w:val="00824017"/>
    <w:rsid w:val="00842853"/>
    <w:rsid w:val="00842DD4"/>
    <w:rsid w:val="00844707"/>
    <w:rsid w:val="008452C0"/>
    <w:rsid w:val="0086040B"/>
    <w:rsid w:val="008610BE"/>
    <w:rsid w:val="00864223"/>
    <w:rsid w:val="00870D4D"/>
    <w:rsid w:val="00877089"/>
    <w:rsid w:val="00881F0C"/>
    <w:rsid w:val="00883A2A"/>
    <w:rsid w:val="00891110"/>
    <w:rsid w:val="008938C4"/>
    <w:rsid w:val="00894F46"/>
    <w:rsid w:val="008A0810"/>
    <w:rsid w:val="008A2B3D"/>
    <w:rsid w:val="008B0642"/>
    <w:rsid w:val="008C4212"/>
    <w:rsid w:val="008D451F"/>
    <w:rsid w:val="008E14E9"/>
    <w:rsid w:val="008F53DA"/>
    <w:rsid w:val="00903BB2"/>
    <w:rsid w:val="009060D6"/>
    <w:rsid w:val="0090638C"/>
    <w:rsid w:val="009074A1"/>
    <w:rsid w:val="009134E5"/>
    <w:rsid w:val="00916599"/>
    <w:rsid w:val="00920DDA"/>
    <w:rsid w:val="00923C83"/>
    <w:rsid w:val="00927416"/>
    <w:rsid w:val="009460B1"/>
    <w:rsid w:val="00950B19"/>
    <w:rsid w:val="009537C4"/>
    <w:rsid w:val="00961552"/>
    <w:rsid w:val="00963113"/>
    <w:rsid w:val="0096501C"/>
    <w:rsid w:val="00966D86"/>
    <w:rsid w:val="0097241E"/>
    <w:rsid w:val="009977AA"/>
    <w:rsid w:val="009A0B82"/>
    <w:rsid w:val="009A14B6"/>
    <w:rsid w:val="009A2C69"/>
    <w:rsid w:val="009B1911"/>
    <w:rsid w:val="009B3FCB"/>
    <w:rsid w:val="009B6667"/>
    <w:rsid w:val="009C3994"/>
    <w:rsid w:val="009D5728"/>
    <w:rsid w:val="009E0A7B"/>
    <w:rsid w:val="009F0059"/>
    <w:rsid w:val="009F4C0A"/>
    <w:rsid w:val="009F571E"/>
    <w:rsid w:val="009F58EB"/>
    <w:rsid w:val="00A009C0"/>
    <w:rsid w:val="00A13A8F"/>
    <w:rsid w:val="00A244F4"/>
    <w:rsid w:val="00A2638F"/>
    <w:rsid w:val="00A327C0"/>
    <w:rsid w:val="00A34984"/>
    <w:rsid w:val="00A400F3"/>
    <w:rsid w:val="00A41A5B"/>
    <w:rsid w:val="00A44F0A"/>
    <w:rsid w:val="00A52BD1"/>
    <w:rsid w:val="00A558DA"/>
    <w:rsid w:val="00A571F3"/>
    <w:rsid w:val="00A61CCA"/>
    <w:rsid w:val="00A813E8"/>
    <w:rsid w:val="00A82D8F"/>
    <w:rsid w:val="00A96202"/>
    <w:rsid w:val="00AA160D"/>
    <w:rsid w:val="00AA22D3"/>
    <w:rsid w:val="00AA4C9A"/>
    <w:rsid w:val="00AA6D71"/>
    <w:rsid w:val="00AB33FD"/>
    <w:rsid w:val="00AB771D"/>
    <w:rsid w:val="00AB77A2"/>
    <w:rsid w:val="00AB7BDA"/>
    <w:rsid w:val="00AC1748"/>
    <w:rsid w:val="00AC20A3"/>
    <w:rsid w:val="00AC7A18"/>
    <w:rsid w:val="00AD4D48"/>
    <w:rsid w:val="00AD4F7D"/>
    <w:rsid w:val="00AE26E5"/>
    <w:rsid w:val="00AF0580"/>
    <w:rsid w:val="00AF106F"/>
    <w:rsid w:val="00AF47F0"/>
    <w:rsid w:val="00AF489A"/>
    <w:rsid w:val="00AF567F"/>
    <w:rsid w:val="00B200BB"/>
    <w:rsid w:val="00B20412"/>
    <w:rsid w:val="00B27F53"/>
    <w:rsid w:val="00B32D29"/>
    <w:rsid w:val="00B433D0"/>
    <w:rsid w:val="00B5104B"/>
    <w:rsid w:val="00B52EAF"/>
    <w:rsid w:val="00B65B73"/>
    <w:rsid w:val="00B70F29"/>
    <w:rsid w:val="00B9072C"/>
    <w:rsid w:val="00B91169"/>
    <w:rsid w:val="00B97B07"/>
    <w:rsid w:val="00BA149E"/>
    <w:rsid w:val="00BA445A"/>
    <w:rsid w:val="00BB1C5B"/>
    <w:rsid w:val="00BB3759"/>
    <w:rsid w:val="00BB3E7B"/>
    <w:rsid w:val="00BC3B36"/>
    <w:rsid w:val="00BD232E"/>
    <w:rsid w:val="00BD54DE"/>
    <w:rsid w:val="00BE3AD4"/>
    <w:rsid w:val="00BE53C2"/>
    <w:rsid w:val="00BF04C8"/>
    <w:rsid w:val="00BF34DB"/>
    <w:rsid w:val="00C007DA"/>
    <w:rsid w:val="00C04B90"/>
    <w:rsid w:val="00C22277"/>
    <w:rsid w:val="00C22CA0"/>
    <w:rsid w:val="00C2718F"/>
    <w:rsid w:val="00C2767E"/>
    <w:rsid w:val="00C30584"/>
    <w:rsid w:val="00C30676"/>
    <w:rsid w:val="00C35D82"/>
    <w:rsid w:val="00C37E78"/>
    <w:rsid w:val="00C44917"/>
    <w:rsid w:val="00C526DE"/>
    <w:rsid w:val="00C52CFE"/>
    <w:rsid w:val="00C60F2B"/>
    <w:rsid w:val="00C70C89"/>
    <w:rsid w:val="00C72C72"/>
    <w:rsid w:val="00C74C82"/>
    <w:rsid w:val="00C82A03"/>
    <w:rsid w:val="00C87354"/>
    <w:rsid w:val="00C91300"/>
    <w:rsid w:val="00C93D06"/>
    <w:rsid w:val="00C96055"/>
    <w:rsid w:val="00C974D7"/>
    <w:rsid w:val="00CA7348"/>
    <w:rsid w:val="00CA76D7"/>
    <w:rsid w:val="00CB360C"/>
    <w:rsid w:val="00CB3808"/>
    <w:rsid w:val="00CC1C56"/>
    <w:rsid w:val="00CC1EC3"/>
    <w:rsid w:val="00CC3EA4"/>
    <w:rsid w:val="00CC5462"/>
    <w:rsid w:val="00CC61E2"/>
    <w:rsid w:val="00CD2AD1"/>
    <w:rsid w:val="00CD6BD9"/>
    <w:rsid w:val="00CE126F"/>
    <w:rsid w:val="00CE229C"/>
    <w:rsid w:val="00CE3774"/>
    <w:rsid w:val="00CE38B7"/>
    <w:rsid w:val="00CE45F2"/>
    <w:rsid w:val="00CE6055"/>
    <w:rsid w:val="00CE70A9"/>
    <w:rsid w:val="00CF06D3"/>
    <w:rsid w:val="00CF1D73"/>
    <w:rsid w:val="00CF3348"/>
    <w:rsid w:val="00CF62F6"/>
    <w:rsid w:val="00CF65EE"/>
    <w:rsid w:val="00D10AD4"/>
    <w:rsid w:val="00D12FD5"/>
    <w:rsid w:val="00D20776"/>
    <w:rsid w:val="00D24754"/>
    <w:rsid w:val="00D35FAB"/>
    <w:rsid w:val="00D40223"/>
    <w:rsid w:val="00D43AAC"/>
    <w:rsid w:val="00D46088"/>
    <w:rsid w:val="00D47131"/>
    <w:rsid w:val="00D53503"/>
    <w:rsid w:val="00D56746"/>
    <w:rsid w:val="00D7303A"/>
    <w:rsid w:val="00D74992"/>
    <w:rsid w:val="00D84384"/>
    <w:rsid w:val="00D858FE"/>
    <w:rsid w:val="00D90564"/>
    <w:rsid w:val="00D917AF"/>
    <w:rsid w:val="00D94214"/>
    <w:rsid w:val="00D94439"/>
    <w:rsid w:val="00D975E7"/>
    <w:rsid w:val="00DA110D"/>
    <w:rsid w:val="00DA2991"/>
    <w:rsid w:val="00DB6FCE"/>
    <w:rsid w:val="00DB7BE0"/>
    <w:rsid w:val="00DC175C"/>
    <w:rsid w:val="00DC2DA8"/>
    <w:rsid w:val="00DC32A0"/>
    <w:rsid w:val="00DC3963"/>
    <w:rsid w:val="00DC7EEB"/>
    <w:rsid w:val="00DE00B8"/>
    <w:rsid w:val="00DE6FA0"/>
    <w:rsid w:val="00DF2FF3"/>
    <w:rsid w:val="00DF5F6F"/>
    <w:rsid w:val="00E02862"/>
    <w:rsid w:val="00E0420B"/>
    <w:rsid w:val="00E0633A"/>
    <w:rsid w:val="00E0749F"/>
    <w:rsid w:val="00E12E81"/>
    <w:rsid w:val="00E3266F"/>
    <w:rsid w:val="00E35B15"/>
    <w:rsid w:val="00E5082F"/>
    <w:rsid w:val="00E528FC"/>
    <w:rsid w:val="00E62783"/>
    <w:rsid w:val="00E62FDD"/>
    <w:rsid w:val="00E650AD"/>
    <w:rsid w:val="00E73184"/>
    <w:rsid w:val="00E81FF7"/>
    <w:rsid w:val="00E833E7"/>
    <w:rsid w:val="00E96FB2"/>
    <w:rsid w:val="00EA5221"/>
    <w:rsid w:val="00EA7A9D"/>
    <w:rsid w:val="00EB1628"/>
    <w:rsid w:val="00EB1860"/>
    <w:rsid w:val="00EC3F8C"/>
    <w:rsid w:val="00EC6C42"/>
    <w:rsid w:val="00EC6DCF"/>
    <w:rsid w:val="00EE60E0"/>
    <w:rsid w:val="00EE6CDD"/>
    <w:rsid w:val="00F00BAC"/>
    <w:rsid w:val="00F02467"/>
    <w:rsid w:val="00F02562"/>
    <w:rsid w:val="00F0271D"/>
    <w:rsid w:val="00F05AF8"/>
    <w:rsid w:val="00F05FEB"/>
    <w:rsid w:val="00F06BC9"/>
    <w:rsid w:val="00F132E0"/>
    <w:rsid w:val="00F13A87"/>
    <w:rsid w:val="00F22882"/>
    <w:rsid w:val="00F23DB3"/>
    <w:rsid w:val="00F30541"/>
    <w:rsid w:val="00F329B8"/>
    <w:rsid w:val="00F34BF7"/>
    <w:rsid w:val="00F36EF2"/>
    <w:rsid w:val="00F5269C"/>
    <w:rsid w:val="00F53195"/>
    <w:rsid w:val="00F541C8"/>
    <w:rsid w:val="00F56604"/>
    <w:rsid w:val="00F56770"/>
    <w:rsid w:val="00F567A0"/>
    <w:rsid w:val="00F80C28"/>
    <w:rsid w:val="00F8706C"/>
    <w:rsid w:val="00F91878"/>
    <w:rsid w:val="00FA286B"/>
    <w:rsid w:val="00FB1CF7"/>
    <w:rsid w:val="00FB1D8A"/>
    <w:rsid w:val="00FB2000"/>
    <w:rsid w:val="00FB3EAB"/>
    <w:rsid w:val="00FC1D1D"/>
    <w:rsid w:val="00FC2334"/>
    <w:rsid w:val="00FD3F69"/>
    <w:rsid w:val="00FD4749"/>
    <w:rsid w:val="00FD5E54"/>
    <w:rsid w:val="00FD782C"/>
    <w:rsid w:val="00FE386A"/>
    <w:rsid w:val="00FF29EB"/>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D96B90"/>
  <w15:chartTrackingRefBased/>
  <w15:docId w15:val="{1307CAC2-10A6-4538-A8CC-621646F8C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714845"/>
    <w:pPr>
      <w:spacing w:line="256" w:lineRule="auto"/>
    </w:pPr>
    <w:rPr>
      <w:kern w:val="0"/>
      <w:sz w:val="22"/>
      <w:szCs w:val="22"/>
      <w14:ligatures w14:val="none"/>
    </w:rPr>
  </w:style>
  <w:style w:type="paragraph" w:styleId="1">
    <w:name w:val="heading 1"/>
    <w:basedOn w:val="a"/>
    <w:next w:val="a"/>
    <w:link w:val="10"/>
    <w:uiPriority w:val="9"/>
    <w:qFormat/>
    <w:rsid w:val="00CE38B7"/>
    <w:pPr>
      <w:spacing w:after="0" w:line="240" w:lineRule="auto"/>
      <w:jc w:val="both"/>
      <w:outlineLvl w:val="0"/>
    </w:pPr>
    <w:rPr>
      <w:rFonts w:ascii="Times New Roman" w:hAnsi="Times New Roman" w:cs="Times New Roman"/>
    </w:rPr>
  </w:style>
  <w:style w:type="paragraph" w:styleId="2">
    <w:name w:val="heading 2"/>
    <w:basedOn w:val="a0"/>
    <w:next w:val="a"/>
    <w:link w:val="20"/>
    <w:uiPriority w:val="9"/>
    <w:unhideWhenUsed/>
    <w:qFormat/>
    <w:rsid w:val="00CE38B7"/>
    <w:pPr>
      <w:numPr>
        <w:numId w:val="1"/>
      </w:numPr>
      <w:ind w:left="334" w:hanging="334"/>
      <w:outlineLvl w:val="1"/>
    </w:pPr>
  </w:style>
  <w:style w:type="paragraph" w:styleId="3">
    <w:name w:val="heading 3"/>
    <w:basedOn w:val="a"/>
    <w:next w:val="a"/>
    <w:link w:val="30"/>
    <w:uiPriority w:val="9"/>
    <w:semiHidden/>
    <w:unhideWhenUsed/>
    <w:qFormat/>
    <w:rsid w:val="00DC2DA8"/>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DC2DA8"/>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DC2DA8"/>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DC2DA8"/>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DC2DA8"/>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DC2DA8"/>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DC2DA8"/>
    <w:pPr>
      <w:keepNext/>
      <w:keepLines/>
      <w:spacing w:after="0"/>
      <w:outlineLvl w:val="8"/>
    </w:pPr>
    <w:rPr>
      <w:rFonts w:eastAsiaTheme="majorEastAsia" w:cstheme="majorBidi"/>
      <w:color w:val="272727" w:themeColor="text1" w:themeTint="D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CE38B7"/>
    <w:rPr>
      <w:rFonts w:ascii="Times New Roman" w:hAnsi="Times New Roman" w:cs="Times New Roman"/>
      <w:kern w:val="0"/>
      <w:sz w:val="22"/>
      <w:szCs w:val="22"/>
      <w14:ligatures w14:val="none"/>
    </w:rPr>
  </w:style>
  <w:style w:type="character" w:customStyle="1" w:styleId="20">
    <w:name w:val="Заголовок 2 Знак"/>
    <w:basedOn w:val="a1"/>
    <w:link w:val="2"/>
    <w:uiPriority w:val="9"/>
    <w:rsid w:val="00CE38B7"/>
    <w:rPr>
      <w:rFonts w:ascii="Times New Roman" w:hAnsi="Times New Roman" w:cs="Times New Roman"/>
      <w:kern w:val="0"/>
      <w:sz w:val="22"/>
      <w:szCs w:val="22"/>
      <w14:ligatures w14:val="none"/>
    </w:rPr>
  </w:style>
  <w:style w:type="character" w:customStyle="1" w:styleId="30">
    <w:name w:val="Заголовок 3 Знак"/>
    <w:basedOn w:val="a1"/>
    <w:link w:val="3"/>
    <w:uiPriority w:val="9"/>
    <w:semiHidden/>
    <w:rsid w:val="00DC2DA8"/>
    <w:rPr>
      <w:rFonts w:eastAsiaTheme="majorEastAsia" w:cstheme="majorBidi"/>
      <w:color w:val="0F4761" w:themeColor="accent1" w:themeShade="BF"/>
      <w:sz w:val="28"/>
      <w:szCs w:val="28"/>
    </w:rPr>
  </w:style>
  <w:style w:type="character" w:customStyle="1" w:styleId="40">
    <w:name w:val="Заголовок 4 Знак"/>
    <w:basedOn w:val="a1"/>
    <w:link w:val="4"/>
    <w:uiPriority w:val="9"/>
    <w:semiHidden/>
    <w:rsid w:val="00DC2DA8"/>
    <w:rPr>
      <w:rFonts w:eastAsiaTheme="majorEastAsia" w:cstheme="majorBidi"/>
      <w:i/>
      <w:iCs/>
      <w:color w:val="0F4761" w:themeColor="accent1" w:themeShade="BF"/>
    </w:rPr>
  </w:style>
  <w:style w:type="character" w:customStyle="1" w:styleId="50">
    <w:name w:val="Заголовок 5 Знак"/>
    <w:basedOn w:val="a1"/>
    <w:link w:val="5"/>
    <w:uiPriority w:val="9"/>
    <w:semiHidden/>
    <w:rsid w:val="00DC2DA8"/>
    <w:rPr>
      <w:rFonts w:eastAsiaTheme="majorEastAsia" w:cstheme="majorBidi"/>
      <w:color w:val="0F4761" w:themeColor="accent1" w:themeShade="BF"/>
    </w:rPr>
  </w:style>
  <w:style w:type="character" w:customStyle="1" w:styleId="60">
    <w:name w:val="Заголовок 6 Знак"/>
    <w:basedOn w:val="a1"/>
    <w:link w:val="6"/>
    <w:uiPriority w:val="9"/>
    <w:semiHidden/>
    <w:rsid w:val="00DC2DA8"/>
    <w:rPr>
      <w:rFonts w:eastAsiaTheme="majorEastAsia" w:cstheme="majorBidi"/>
      <w:i/>
      <w:iCs/>
      <w:color w:val="595959" w:themeColor="text1" w:themeTint="A6"/>
    </w:rPr>
  </w:style>
  <w:style w:type="character" w:customStyle="1" w:styleId="70">
    <w:name w:val="Заголовок 7 Знак"/>
    <w:basedOn w:val="a1"/>
    <w:link w:val="7"/>
    <w:uiPriority w:val="9"/>
    <w:semiHidden/>
    <w:rsid w:val="00DC2DA8"/>
    <w:rPr>
      <w:rFonts w:eastAsiaTheme="majorEastAsia" w:cstheme="majorBidi"/>
      <w:color w:val="595959" w:themeColor="text1" w:themeTint="A6"/>
    </w:rPr>
  </w:style>
  <w:style w:type="character" w:customStyle="1" w:styleId="80">
    <w:name w:val="Заголовок 8 Знак"/>
    <w:basedOn w:val="a1"/>
    <w:link w:val="8"/>
    <w:uiPriority w:val="9"/>
    <w:semiHidden/>
    <w:rsid w:val="00DC2DA8"/>
    <w:rPr>
      <w:rFonts w:eastAsiaTheme="majorEastAsia" w:cstheme="majorBidi"/>
      <w:i/>
      <w:iCs/>
      <w:color w:val="272727" w:themeColor="text1" w:themeTint="D8"/>
    </w:rPr>
  </w:style>
  <w:style w:type="character" w:customStyle="1" w:styleId="90">
    <w:name w:val="Заголовок 9 Знак"/>
    <w:basedOn w:val="a1"/>
    <w:link w:val="9"/>
    <w:uiPriority w:val="9"/>
    <w:semiHidden/>
    <w:rsid w:val="00DC2DA8"/>
    <w:rPr>
      <w:rFonts w:eastAsiaTheme="majorEastAsia" w:cstheme="majorBidi"/>
      <w:color w:val="272727" w:themeColor="text1" w:themeTint="D8"/>
    </w:rPr>
  </w:style>
  <w:style w:type="paragraph" w:styleId="a4">
    <w:name w:val="Title"/>
    <w:basedOn w:val="a"/>
    <w:next w:val="a"/>
    <w:link w:val="a5"/>
    <w:uiPriority w:val="10"/>
    <w:qFormat/>
    <w:rsid w:val="00DC2DA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5">
    <w:name w:val="Заголовок Знак"/>
    <w:basedOn w:val="a1"/>
    <w:link w:val="a4"/>
    <w:uiPriority w:val="10"/>
    <w:rsid w:val="00DC2DA8"/>
    <w:rPr>
      <w:rFonts w:asciiTheme="majorHAnsi" w:eastAsiaTheme="majorEastAsia" w:hAnsiTheme="majorHAnsi" w:cstheme="majorBidi"/>
      <w:spacing w:val="-10"/>
      <w:kern w:val="28"/>
      <w:sz w:val="56"/>
      <w:szCs w:val="56"/>
    </w:rPr>
  </w:style>
  <w:style w:type="paragraph" w:styleId="a6">
    <w:name w:val="Subtitle"/>
    <w:basedOn w:val="a"/>
    <w:next w:val="a"/>
    <w:link w:val="a7"/>
    <w:uiPriority w:val="11"/>
    <w:qFormat/>
    <w:rsid w:val="00DC2DA8"/>
    <w:pPr>
      <w:numPr>
        <w:ilvl w:val="1"/>
      </w:numPr>
    </w:pPr>
    <w:rPr>
      <w:rFonts w:eastAsiaTheme="majorEastAsia" w:cstheme="majorBidi"/>
      <w:color w:val="595959" w:themeColor="text1" w:themeTint="A6"/>
      <w:spacing w:val="15"/>
      <w:sz w:val="28"/>
      <w:szCs w:val="28"/>
    </w:rPr>
  </w:style>
  <w:style w:type="character" w:customStyle="1" w:styleId="a7">
    <w:name w:val="Подзаголовок Знак"/>
    <w:basedOn w:val="a1"/>
    <w:link w:val="a6"/>
    <w:uiPriority w:val="11"/>
    <w:rsid w:val="00DC2DA8"/>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DC2DA8"/>
    <w:pPr>
      <w:spacing w:before="160"/>
      <w:jc w:val="center"/>
    </w:pPr>
    <w:rPr>
      <w:i/>
      <w:iCs/>
      <w:color w:val="404040" w:themeColor="text1" w:themeTint="BF"/>
    </w:rPr>
  </w:style>
  <w:style w:type="character" w:customStyle="1" w:styleId="22">
    <w:name w:val="Цитата 2 Знак"/>
    <w:basedOn w:val="a1"/>
    <w:link w:val="21"/>
    <w:uiPriority w:val="29"/>
    <w:rsid w:val="00DC2DA8"/>
    <w:rPr>
      <w:i/>
      <w:iCs/>
      <w:color w:val="404040" w:themeColor="text1" w:themeTint="BF"/>
    </w:rPr>
  </w:style>
  <w:style w:type="paragraph" w:styleId="a0">
    <w:name w:val="List Paragraph"/>
    <w:aliases w:val="Абзац,Numbered Steps,List-Bullets-Solid (No Space),А        б        з        а        ц,Elenco Normale,Elenco NormaleCxSpLast,Абзац маркированнный,Содержание. 2 уровень,Bullet List,FooterText,numbered,List_Paragraph,Multilevel para_II"/>
    <w:basedOn w:val="a"/>
    <w:link w:val="a8"/>
    <w:uiPriority w:val="34"/>
    <w:qFormat/>
    <w:rsid w:val="00F567A0"/>
    <w:pPr>
      <w:spacing w:after="0" w:line="240" w:lineRule="auto"/>
      <w:ind w:left="362"/>
      <w:contextualSpacing/>
      <w:jc w:val="both"/>
    </w:pPr>
    <w:rPr>
      <w:rFonts w:ascii="Times New Roman" w:hAnsi="Times New Roman" w:cs="Times New Roman"/>
      <w:lang w:val="ru-RU"/>
    </w:rPr>
  </w:style>
  <w:style w:type="character" w:styleId="a9">
    <w:name w:val="Intense Emphasis"/>
    <w:basedOn w:val="a1"/>
    <w:uiPriority w:val="21"/>
    <w:qFormat/>
    <w:rsid w:val="00DC2DA8"/>
    <w:rPr>
      <w:i/>
      <w:iCs/>
      <w:color w:val="0F4761" w:themeColor="accent1" w:themeShade="BF"/>
    </w:rPr>
  </w:style>
  <w:style w:type="paragraph" w:styleId="aa">
    <w:name w:val="Intense Quote"/>
    <w:basedOn w:val="a"/>
    <w:next w:val="a"/>
    <w:link w:val="ab"/>
    <w:uiPriority w:val="30"/>
    <w:qFormat/>
    <w:rsid w:val="00DC2DA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b">
    <w:name w:val="Выделенная цитата Знак"/>
    <w:basedOn w:val="a1"/>
    <w:link w:val="aa"/>
    <w:uiPriority w:val="30"/>
    <w:rsid w:val="00DC2DA8"/>
    <w:rPr>
      <w:i/>
      <w:iCs/>
      <w:color w:val="0F4761" w:themeColor="accent1" w:themeShade="BF"/>
    </w:rPr>
  </w:style>
  <w:style w:type="character" w:styleId="ac">
    <w:name w:val="Intense Reference"/>
    <w:basedOn w:val="a1"/>
    <w:uiPriority w:val="32"/>
    <w:qFormat/>
    <w:rsid w:val="00DC2DA8"/>
    <w:rPr>
      <w:b/>
      <w:bCs/>
      <w:smallCaps/>
      <w:color w:val="0F4761" w:themeColor="accent1" w:themeShade="BF"/>
      <w:spacing w:val="5"/>
    </w:rPr>
  </w:style>
  <w:style w:type="table" w:styleId="ad">
    <w:name w:val="Table Grid"/>
    <w:basedOn w:val="a2"/>
    <w:uiPriority w:val="39"/>
    <w:rsid w:val="00DC2DA8"/>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basedOn w:val="a1"/>
    <w:uiPriority w:val="99"/>
    <w:unhideWhenUsed/>
    <w:rsid w:val="00DC2DA8"/>
    <w:rPr>
      <w:color w:val="467886" w:themeColor="hyperlink"/>
      <w:u w:val="single"/>
    </w:rPr>
  </w:style>
  <w:style w:type="character" w:customStyle="1" w:styleId="ui-provider">
    <w:name w:val="ui-provider"/>
    <w:basedOn w:val="a1"/>
    <w:rsid w:val="00DC2DA8"/>
  </w:style>
  <w:style w:type="character" w:customStyle="1" w:styleId="a8">
    <w:name w:val="Абзац списка Знак"/>
    <w:aliases w:val="Абзац Знак,Numbered Steps Знак,List-Bullets-Solid (No Space) Знак,А        б        з        а        ц Знак,Elenco Normale Знак,Elenco NormaleCxSpLast Знак,Абзац маркированнный Знак,Содержание. 2 уровень Знак,Bullet List Знак"/>
    <w:link w:val="a0"/>
    <w:uiPriority w:val="34"/>
    <w:locked/>
    <w:rsid w:val="00F567A0"/>
    <w:rPr>
      <w:rFonts w:ascii="Times New Roman" w:hAnsi="Times New Roman" w:cs="Times New Roman"/>
      <w:kern w:val="0"/>
      <w:sz w:val="22"/>
      <w:szCs w:val="22"/>
      <w:lang w:val="ru-RU"/>
      <w14:ligatures w14:val="none"/>
    </w:rPr>
  </w:style>
  <w:style w:type="paragraph" w:styleId="af">
    <w:name w:val="footer"/>
    <w:basedOn w:val="a"/>
    <w:link w:val="af0"/>
    <w:uiPriority w:val="99"/>
    <w:unhideWhenUsed/>
    <w:rsid w:val="00DC2DA8"/>
    <w:pPr>
      <w:tabs>
        <w:tab w:val="center" w:pos="4844"/>
        <w:tab w:val="right" w:pos="9689"/>
      </w:tabs>
      <w:spacing w:after="0" w:line="240" w:lineRule="auto"/>
    </w:pPr>
  </w:style>
  <w:style w:type="character" w:customStyle="1" w:styleId="af0">
    <w:name w:val="Нижний колонтитул Знак"/>
    <w:basedOn w:val="a1"/>
    <w:link w:val="af"/>
    <w:uiPriority w:val="99"/>
    <w:rsid w:val="00DC2DA8"/>
    <w:rPr>
      <w:kern w:val="0"/>
      <w:sz w:val="22"/>
      <w:szCs w:val="22"/>
      <w14:ligatures w14:val="none"/>
    </w:rPr>
  </w:style>
  <w:style w:type="character" w:customStyle="1" w:styleId="FontStyle17">
    <w:name w:val="Font Style17"/>
    <w:uiPriority w:val="99"/>
    <w:rsid w:val="00290804"/>
    <w:rPr>
      <w:rFonts w:ascii="Times New Roman" w:hAnsi="Times New Roman" w:cs="Times New Roman" w:hint="default"/>
      <w:color w:val="000000"/>
      <w:sz w:val="20"/>
      <w:szCs w:val="20"/>
    </w:rPr>
  </w:style>
  <w:style w:type="paragraph" w:customStyle="1" w:styleId="Eng1">
    <w:name w:val="Eng 1"/>
    <w:basedOn w:val="a"/>
    <w:link w:val="Eng1Char"/>
    <w:qFormat/>
    <w:rsid w:val="006337C8"/>
    <w:pPr>
      <w:numPr>
        <w:numId w:val="13"/>
      </w:numPr>
      <w:spacing w:after="120" w:line="240" w:lineRule="auto"/>
      <w:contextualSpacing/>
    </w:pPr>
    <w:rPr>
      <w:rFonts w:ascii="Times New Roman" w:hAnsi="Times New Roman"/>
    </w:rPr>
  </w:style>
  <w:style w:type="paragraph" w:customStyle="1" w:styleId="Eng11">
    <w:name w:val="Eng 1.1"/>
    <w:basedOn w:val="Eng1"/>
    <w:qFormat/>
    <w:rsid w:val="006337C8"/>
    <w:pPr>
      <w:numPr>
        <w:ilvl w:val="1"/>
      </w:numPr>
    </w:pPr>
  </w:style>
  <w:style w:type="paragraph" w:customStyle="1" w:styleId="Enga">
    <w:name w:val="Eng a)"/>
    <w:basedOn w:val="Eng1"/>
    <w:qFormat/>
    <w:rsid w:val="006337C8"/>
    <w:pPr>
      <w:numPr>
        <w:ilvl w:val="2"/>
      </w:numPr>
    </w:pPr>
  </w:style>
  <w:style w:type="paragraph" w:customStyle="1" w:styleId="Ru1">
    <w:name w:val="Ru 1"/>
    <w:basedOn w:val="a"/>
    <w:link w:val="Ru1Char"/>
    <w:qFormat/>
    <w:rsid w:val="00CF06D3"/>
    <w:pPr>
      <w:numPr>
        <w:ilvl w:val="3"/>
        <w:numId w:val="13"/>
      </w:numPr>
      <w:spacing w:after="120" w:line="240" w:lineRule="auto"/>
      <w:contextualSpacing/>
    </w:pPr>
    <w:rPr>
      <w:rFonts w:ascii="Times New Roman" w:hAnsi="Times New Roman"/>
    </w:rPr>
  </w:style>
  <w:style w:type="paragraph" w:customStyle="1" w:styleId="Ru11">
    <w:name w:val="Ru 1.1"/>
    <w:basedOn w:val="Ru1"/>
    <w:link w:val="Ru11Char"/>
    <w:qFormat/>
    <w:rsid w:val="006337C8"/>
    <w:pPr>
      <w:numPr>
        <w:ilvl w:val="4"/>
      </w:numPr>
    </w:pPr>
  </w:style>
  <w:style w:type="character" w:customStyle="1" w:styleId="Ru1Char">
    <w:name w:val="Ru 1 Char"/>
    <w:basedOn w:val="a1"/>
    <w:link w:val="Ru1"/>
    <w:rsid w:val="00CF06D3"/>
    <w:rPr>
      <w:rFonts w:ascii="Times New Roman" w:hAnsi="Times New Roman"/>
      <w:kern w:val="0"/>
      <w:sz w:val="22"/>
      <w:szCs w:val="22"/>
      <w14:ligatures w14:val="none"/>
    </w:rPr>
  </w:style>
  <w:style w:type="character" w:customStyle="1" w:styleId="Ru11Char">
    <w:name w:val="Ru 1.1 Char"/>
    <w:basedOn w:val="Ru1Char"/>
    <w:link w:val="Ru11"/>
    <w:rsid w:val="006337C8"/>
    <w:rPr>
      <w:rFonts w:ascii="Times New Roman" w:hAnsi="Times New Roman"/>
      <w:kern w:val="0"/>
      <w:sz w:val="22"/>
      <w:szCs w:val="22"/>
      <w14:ligatures w14:val="none"/>
    </w:rPr>
  </w:style>
  <w:style w:type="paragraph" w:customStyle="1" w:styleId="Ru">
    <w:name w:val="Ru а)"/>
    <w:basedOn w:val="Ru11"/>
    <w:link w:val="RuChar"/>
    <w:qFormat/>
    <w:rsid w:val="00714845"/>
    <w:pPr>
      <w:numPr>
        <w:ilvl w:val="5"/>
      </w:numPr>
    </w:pPr>
  </w:style>
  <w:style w:type="character" w:customStyle="1" w:styleId="RuChar">
    <w:name w:val="Ru а) Char"/>
    <w:basedOn w:val="Ru11Char"/>
    <w:link w:val="Ru"/>
    <w:rsid w:val="00714845"/>
    <w:rPr>
      <w:rFonts w:ascii="Times New Roman" w:hAnsi="Times New Roman"/>
      <w:kern w:val="0"/>
      <w:sz w:val="22"/>
      <w:szCs w:val="22"/>
      <w14:ligatures w14:val="none"/>
    </w:rPr>
  </w:style>
  <w:style w:type="character" w:customStyle="1" w:styleId="Eng1Char">
    <w:name w:val="Eng 1 Char"/>
    <w:basedOn w:val="a1"/>
    <w:link w:val="Eng1"/>
    <w:rsid w:val="00CF06D3"/>
    <w:rPr>
      <w:rFonts w:ascii="Times New Roman" w:hAnsi="Times New Roman"/>
      <w:kern w:val="0"/>
      <w:sz w:val="22"/>
      <w:szCs w:val="22"/>
      <w14:ligatures w14:val="none"/>
    </w:rPr>
  </w:style>
  <w:style w:type="paragraph" w:styleId="af1">
    <w:name w:val="Revision"/>
    <w:hidden/>
    <w:uiPriority w:val="99"/>
    <w:semiHidden/>
    <w:rsid w:val="00CC5462"/>
    <w:pPr>
      <w:spacing w:after="0" w:line="240" w:lineRule="auto"/>
    </w:pPr>
    <w:rPr>
      <w:kern w:val="0"/>
      <w:sz w:val="22"/>
      <w:szCs w:val="22"/>
      <w14:ligatures w14:val="none"/>
    </w:rPr>
  </w:style>
  <w:style w:type="character" w:styleId="af2">
    <w:name w:val="annotation reference"/>
    <w:basedOn w:val="a1"/>
    <w:uiPriority w:val="99"/>
    <w:semiHidden/>
    <w:unhideWhenUsed/>
    <w:rsid w:val="005A4BFA"/>
    <w:rPr>
      <w:sz w:val="16"/>
      <w:szCs w:val="16"/>
    </w:rPr>
  </w:style>
  <w:style w:type="paragraph" w:styleId="af3">
    <w:name w:val="annotation text"/>
    <w:basedOn w:val="a"/>
    <w:link w:val="af4"/>
    <w:uiPriority w:val="99"/>
    <w:unhideWhenUsed/>
    <w:rsid w:val="005A4BFA"/>
    <w:pPr>
      <w:spacing w:line="240" w:lineRule="auto"/>
    </w:pPr>
    <w:rPr>
      <w:sz w:val="20"/>
      <w:szCs w:val="20"/>
    </w:rPr>
  </w:style>
  <w:style w:type="character" w:customStyle="1" w:styleId="af4">
    <w:name w:val="Текст примечания Знак"/>
    <w:basedOn w:val="a1"/>
    <w:link w:val="af3"/>
    <w:uiPriority w:val="99"/>
    <w:rsid w:val="005A4BFA"/>
    <w:rPr>
      <w:kern w:val="0"/>
      <w:sz w:val="20"/>
      <w:szCs w:val="20"/>
      <w14:ligatures w14:val="none"/>
    </w:rPr>
  </w:style>
  <w:style w:type="paragraph" w:styleId="af5">
    <w:name w:val="annotation subject"/>
    <w:basedOn w:val="af3"/>
    <w:next w:val="af3"/>
    <w:link w:val="af6"/>
    <w:uiPriority w:val="99"/>
    <w:semiHidden/>
    <w:unhideWhenUsed/>
    <w:rsid w:val="005A4BFA"/>
    <w:rPr>
      <w:b/>
      <w:bCs/>
    </w:rPr>
  </w:style>
  <w:style w:type="character" w:customStyle="1" w:styleId="af6">
    <w:name w:val="Тема примечания Знак"/>
    <w:basedOn w:val="af4"/>
    <w:link w:val="af5"/>
    <w:uiPriority w:val="99"/>
    <w:semiHidden/>
    <w:rsid w:val="005A4BFA"/>
    <w:rPr>
      <w:b/>
      <w:bCs/>
      <w:kern w:val="0"/>
      <w:sz w:val="20"/>
      <w:szCs w:val="20"/>
      <w14:ligatures w14:val="none"/>
    </w:rPr>
  </w:style>
  <w:style w:type="character" w:customStyle="1" w:styleId="11">
    <w:name w:val="Неразрешенное упоминание1"/>
    <w:basedOn w:val="a1"/>
    <w:uiPriority w:val="99"/>
    <w:semiHidden/>
    <w:unhideWhenUsed/>
    <w:rsid w:val="00D40223"/>
    <w:rPr>
      <w:color w:val="605E5C"/>
      <w:shd w:val="clear" w:color="auto" w:fill="E1DFDD"/>
    </w:rPr>
  </w:style>
  <w:style w:type="paragraph" w:styleId="af7">
    <w:name w:val="Balloon Text"/>
    <w:basedOn w:val="a"/>
    <w:link w:val="af8"/>
    <w:uiPriority w:val="99"/>
    <w:semiHidden/>
    <w:unhideWhenUsed/>
    <w:rsid w:val="00554436"/>
    <w:pPr>
      <w:spacing w:after="0" w:line="240" w:lineRule="auto"/>
    </w:pPr>
    <w:rPr>
      <w:rFonts w:asciiTheme="majorHAnsi" w:eastAsiaTheme="majorEastAsia" w:hAnsiTheme="majorHAnsi" w:cstheme="majorBidi"/>
      <w:sz w:val="18"/>
      <w:szCs w:val="18"/>
    </w:rPr>
  </w:style>
  <w:style w:type="character" w:customStyle="1" w:styleId="af8">
    <w:name w:val="Текст выноски Знак"/>
    <w:basedOn w:val="a1"/>
    <w:link w:val="af7"/>
    <w:uiPriority w:val="99"/>
    <w:semiHidden/>
    <w:rsid w:val="00554436"/>
    <w:rPr>
      <w:rFonts w:asciiTheme="majorHAnsi" w:eastAsiaTheme="majorEastAsia" w:hAnsiTheme="majorHAnsi" w:cstheme="majorBidi"/>
      <w:kern w:val="0"/>
      <w:sz w:val="18"/>
      <w:szCs w:val="18"/>
      <w14:ligatures w14:val="none"/>
    </w:rPr>
  </w:style>
  <w:style w:type="character" w:styleId="af9">
    <w:name w:val="FollowedHyperlink"/>
    <w:basedOn w:val="a1"/>
    <w:uiPriority w:val="99"/>
    <w:semiHidden/>
    <w:unhideWhenUsed/>
    <w:rsid w:val="00BF34DB"/>
    <w:rPr>
      <w:color w:val="96607D" w:themeColor="followedHyperlink"/>
      <w:u w:val="single"/>
    </w:rPr>
  </w:style>
  <w:style w:type="paragraph" w:styleId="afa">
    <w:name w:val="header"/>
    <w:basedOn w:val="a"/>
    <w:link w:val="afb"/>
    <w:uiPriority w:val="99"/>
    <w:unhideWhenUsed/>
    <w:rsid w:val="006E4163"/>
    <w:pPr>
      <w:tabs>
        <w:tab w:val="center" w:pos="4677"/>
        <w:tab w:val="right" w:pos="9355"/>
      </w:tabs>
      <w:spacing w:after="0" w:line="240" w:lineRule="auto"/>
    </w:pPr>
  </w:style>
  <w:style w:type="character" w:customStyle="1" w:styleId="afb">
    <w:name w:val="Верхний колонтитул Знак"/>
    <w:basedOn w:val="a1"/>
    <w:link w:val="afa"/>
    <w:uiPriority w:val="99"/>
    <w:rsid w:val="006E4163"/>
    <w:rPr>
      <w:kern w:val="0"/>
      <w:sz w:val="22"/>
      <w:szCs w:val="22"/>
      <w14:ligatures w14:val="none"/>
    </w:rPr>
  </w:style>
  <w:style w:type="character" w:styleId="afc">
    <w:name w:val="Unresolved Mention"/>
    <w:basedOn w:val="a1"/>
    <w:uiPriority w:val="99"/>
    <w:semiHidden/>
    <w:unhideWhenUsed/>
    <w:rsid w:val="00816E5F"/>
    <w:rPr>
      <w:color w:val="605E5C"/>
      <w:shd w:val="clear" w:color="auto" w:fill="E1DFDD"/>
    </w:rPr>
  </w:style>
  <w:style w:type="paragraph" w:styleId="afd">
    <w:name w:val="Normal (Web)"/>
    <w:basedOn w:val="a"/>
    <w:uiPriority w:val="99"/>
    <w:semiHidden/>
    <w:unhideWhenUsed/>
    <w:rsid w:val="00D35FAB"/>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0819091">
      <w:bodyDiv w:val="1"/>
      <w:marLeft w:val="0"/>
      <w:marRight w:val="0"/>
      <w:marTop w:val="0"/>
      <w:marBottom w:val="0"/>
      <w:divBdr>
        <w:top w:val="none" w:sz="0" w:space="0" w:color="auto"/>
        <w:left w:val="none" w:sz="0" w:space="0" w:color="auto"/>
        <w:bottom w:val="none" w:sz="0" w:space="0" w:color="auto"/>
        <w:right w:val="none" w:sz="0" w:space="0" w:color="auto"/>
      </w:divBdr>
    </w:div>
    <w:div w:id="775562748">
      <w:bodyDiv w:val="1"/>
      <w:marLeft w:val="0"/>
      <w:marRight w:val="0"/>
      <w:marTop w:val="0"/>
      <w:marBottom w:val="0"/>
      <w:divBdr>
        <w:top w:val="none" w:sz="0" w:space="0" w:color="auto"/>
        <w:left w:val="none" w:sz="0" w:space="0" w:color="auto"/>
        <w:bottom w:val="none" w:sz="0" w:space="0" w:color="auto"/>
        <w:right w:val="none" w:sz="0" w:space="0" w:color="auto"/>
      </w:divBdr>
    </w:div>
    <w:div w:id="997683578">
      <w:bodyDiv w:val="1"/>
      <w:marLeft w:val="0"/>
      <w:marRight w:val="0"/>
      <w:marTop w:val="0"/>
      <w:marBottom w:val="0"/>
      <w:divBdr>
        <w:top w:val="none" w:sz="0" w:space="0" w:color="auto"/>
        <w:left w:val="none" w:sz="0" w:space="0" w:color="auto"/>
        <w:bottom w:val="none" w:sz="0" w:space="0" w:color="auto"/>
        <w:right w:val="none" w:sz="0" w:space="0" w:color="auto"/>
      </w:divBdr>
    </w:div>
    <w:div w:id="1368146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kumtor.kg/wp-content/uploads/2020/11/general_terms_goods_supply_2020.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1794</Words>
  <Characters>9924</Characters>
  <Application>Microsoft Office Word</Application>
  <DocSecurity>0</DocSecurity>
  <Lines>283</Lines>
  <Paragraphs>158</Paragraphs>
  <ScaleCrop>false</ScaleCrop>
  <HeadingPairs>
    <vt:vector size="6" baseType="variant">
      <vt:variant>
        <vt:lpstr>Название</vt:lpstr>
      </vt:variant>
      <vt:variant>
        <vt:i4>1</vt:i4>
      </vt:variant>
      <vt:variant>
        <vt:lpstr>Title</vt:lpstr>
      </vt:variant>
      <vt:variant>
        <vt:i4>1</vt:i4>
      </vt:variant>
      <vt:variant>
        <vt:lpstr>제목</vt:lpstr>
      </vt:variant>
      <vt:variant>
        <vt:i4>1</vt:i4>
      </vt:variant>
    </vt:vector>
  </HeadingPairs>
  <TitlesOfParts>
    <vt:vector size="3" baseType="lpstr">
      <vt:lpstr/>
      <vt:lpstr/>
      <vt:lpstr/>
    </vt:vector>
  </TitlesOfParts>
  <Company/>
  <LinksUpToDate>false</LinksUpToDate>
  <CharactersWithSpaces>11560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Zhumakadyrova</dc:creator>
  <cp:keywords/>
  <dc:description/>
  <cp:lastModifiedBy>Bek Myktybek Uulu</cp:lastModifiedBy>
  <cp:revision>2</cp:revision>
  <dcterms:created xsi:type="dcterms:W3CDTF">2026-02-17T08:24:00Z</dcterms:created>
  <dcterms:modified xsi:type="dcterms:W3CDTF">2026-02-17T08:24:00Z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Enabled">
    <vt:lpwstr>true</vt:lpwstr>
  </property>
  <property fmtid="{D5CDD505-2E9C-101B-9397-08002B2CF9AE}" pid="3" name="MSIP_Label_d85bea94-60d0-4a5c-9138-48420e73067f_SetDate">
    <vt:lpwstr>2025-08-18T03:33:45Z</vt:lpwstr>
  </property>
  <property fmtid="{D5CDD505-2E9C-101B-9397-08002B2CF9AE}" pid="4" name="MSIP_Label_d85bea94-60d0-4a5c-9138-48420e73067f_Method">
    <vt:lpwstr>Standard</vt:lpwstr>
  </property>
  <property fmtid="{D5CDD505-2E9C-101B-9397-08002B2CF9AE}" pid="5" name="MSIP_Label_d85bea94-60d0-4a5c-9138-48420e73067f_Name">
    <vt:lpwstr>defa4170-0d19-0005-0004-bc88714345d2</vt:lpwstr>
  </property>
  <property fmtid="{D5CDD505-2E9C-101B-9397-08002B2CF9AE}" pid="6" name="MSIP_Label_d85bea94-60d0-4a5c-9138-48420e73067f_SiteId">
    <vt:lpwstr>30f55b9e-dc49-493e-a20c-0fbb510a0971</vt:lpwstr>
  </property>
  <property fmtid="{D5CDD505-2E9C-101B-9397-08002B2CF9AE}" pid="7" name="MSIP_Label_d85bea94-60d0-4a5c-9138-48420e73067f_ActionId">
    <vt:lpwstr>82f34ea7-3654-49f4-8ca0-2ecd31652252</vt:lpwstr>
  </property>
  <property fmtid="{D5CDD505-2E9C-101B-9397-08002B2CF9AE}" pid="8" name="MSIP_Label_d85bea94-60d0-4a5c-9138-48420e73067f_ContentBits">
    <vt:lpwstr>0</vt:lpwstr>
  </property>
  <property fmtid="{D5CDD505-2E9C-101B-9397-08002B2CF9AE}" pid="9" name="MSIP_Label_d85bea94-60d0-4a5c-9138-48420e73067f_Tag">
    <vt:lpwstr>10, 3, 0, 1</vt:lpwstr>
  </property>
</Properties>
</file>